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4C7" w:rsidRPr="002B230B" w:rsidDel="00D83134" w:rsidRDefault="002434C7" w:rsidP="002434C7">
      <w:pPr>
        <w:spacing w:after="0" w:line="240" w:lineRule="auto"/>
        <w:jc w:val="both"/>
        <w:rPr>
          <w:del w:id="0" w:author="cravina" w:date="2020-05-27T09:20:00Z"/>
          <w:rFonts w:cstheme="minorHAnsi"/>
          <w:b/>
          <w:sz w:val="48"/>
          <w:szCs w:val="48"/>
        </w:rPr>
      </w:pPr>
      <w:r w:rsidRPr="002B230B">
        <w:rPr>
          <w:rFonts w:cstheme="minorHAnsi"/>
          <w:b/>
          <w:bCs/>
          <w:noProof/>
          <w:lang w:val="pt-PT" w:eastAsia="pt-PT"/>
        </w:rPr>
        <w:drawing>
          <wp:anchor distT="0" distB="0" distL="114300" distR="114300" simplePos="0" relativeHeight="251659264" behindDoc="0" locked="0" layoutInCell="1" allowOverlap="1">
            <wp:simplePos x="0" y="0"/>
            <wp:positionH relativeFrom="column">
              <wp:posOffset>-518795</wp:posOffset>
            </wp:positionH>
            <wp:positionV relativeFrom="paragraph">
              <wp:posOffset>-575946</wp:posOffset>
            </wp:positionV>
            <wp:extent cx="2647950" cy="1202755"/>
            <wp:effectExtent l="0" t="0" r="0" b="0"/>
            <wp:wrapNone/>
            <wp:docPr id="1" name="Afbeelding 1"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fbww_lr"/>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5123" cy="1215098"/>
                    </a:xfrm>
                    <a:prstGeom prst="rect">
                      <a:avLst/>
                    </a:prstGeom>
                    <a:noFill/>
                    <a:ln>
                      <a:noFill/>
                    </a:ln>
                  </pic:spPr>
                </pic:pic>
              </a:graphicData>
            </a:graphic>
          </wp:anchor>
        </w:drawing>
      </w:r>
    </w:p>
    <w:p w:rsidR="002434C7" w:rsidRPr="002B230B" w:rsidDel="00D83134" w:rsidRDefault="002434C7" w:rsidP="002434C7">
      <w:pPr>
        <w:spacing w:after="0" w:line="240" w:lineRule="auto"/>
        <w:jc w:val="both"/>
        <w:rPr>
          <w:del w:id="1" w:author="cravina" w:date="2020-05-27T09:20:00Z"/>
          <w:rFonts w:cstheme="minorHAnsi"/>
          <w:b/>
          <w:sz w:val="48"/>
          <w:szCs w:val="48"/>
        </w:rPr>
      </w:pPr>
    </w:p>
    <w:p w:rsidR="002434C7" w:rsidRPr="00836428" w:rsidRDefault="002434C7" w:rsidP="002434C7">
      <w:pPr>
        <w:spacing w:after="0" w:line="276" w:lineRule="auto"/>
        <w:jc w:val="both"/>
        <w:rPr>
          <w:rFonts w:cstheme="minorHAnsi"/>
          <w:b/>
          <w:color w:val="538135" w:themeColor="accent6" w:themeShade="BF"/>
          <w:sz w:val="56"/>
          <w:szCs w:val="56"/>
        </w:rPr>
      </w:pPr>
      <w:r w:rsidRPr="00836428">
        <w:rPr>
          <w:rFonts w:cstheme="minorHAnsi"/>
          <w:b/>
          <w:color w:val="538135" w:themeColor="accent6" w:themeShade="BF"/>
          <w:sz w:val="56"/>
          <w:szCs w:val="56"/>
        </w:rPr>
        <w:t>EFBWW position</w:t>
      </w:r>
    </w:p>
    <w:p w:rsidR="002434C7" w:rsidRPr="00836428" w:rsidRDefault="002434C7" w:rsidP="002434C7">
      <w:pPr>
        <w:spacing w:after="0" w:line="276" w:lineRule="auto"/>
        <w:jc w:val="both"/>
        <w:rPr>
          <w:rFonts w:cstheme="minorHAnsi"/>
          <w:b/>
          <w:color w:val="538135" w:themeColor="accent6" w:themeShade="BF"/>
          <w:sz w:val="48"/>
          <w:szCs w:val="48"/>
        </w:rPr>
      </w:pPr>
      <w:r>
        <w:rPr>
          <w:rFonts w:cstheme="minorHAnsi"/>
          <w:b/>
          <w:color w:val="538135" w:themeColor="accent6" w:themeShade="BF"/>
          <w:sz w:val="48"/>
          <w:szCs w:val="48"/>
        </w:rPr>
        <w:t>P</w:t>
      </w:r>
      <w:r w:rsidRPr="00836428">
        <w:rPr>
          <w:rFonts w:cstheme="minorHAnsi"/>
          <w:b/>
          <w:color w:val="538135" w:themeColor="accent6" w:themeShade="BF"/>
          <w:sz w:val="48"/>
          <w:szCs w:val="48"/>
        </w:rPr>
        <w:t xml:space="preserve">roposed European Green Deal and needed actions for the </w:t>
      </w:r>
      <w:r w:rsidRPr="009B7802">
        <w:rPr>
          <w:rFonts w:cstheme="minorHAnsi"/>
          <w:b/>
          <w:color w:val="538135" w:themeColor="accent6" w:themeShade="BF"/>
          <w:sz w:val="48"/>
          <w:szCs w:val="48"/>
        </w:rPr>
        <w:t>building, wood, furniture and forestry and buildin</w:t>
      </w:r>
      <w:bookmarkStart w:id="2" w:name="_GoBack"/>
      <w:bookmarkEnd w:id="2"/>
      <w:r w:rsidRPr="009B7802">
        <w:rPr>
          <w:rFonts w:cstheme="minorHAnsi"/>
          <w:b/>
          <w:color w:val="538135" w:themeColor="accent6" w:themeShade="BF"/>
          <w:sz w:val="48"/>
          <w:szCs w:val="48"/>
        </w:rPr>
        <w:t>g materials industries</w:t>
      </w:r>
      <w:r w:rsidRPr="00836428">
        <w:rPr>
          <w:rFonts w:cstheme="minorHAnsi"/>
          <w:b/>
          <w:color w:val="538135" w:themeColor="accent6" w:themeShade="BF"/>
          <w:sz w:val="48"/>
          <w:szCs w:val="48"/>
        </w:rPr>
        <w:t>.</w:t>
      </w:r>
    </w:p>
    <w:p w:rsidR="002434C7" w:rsidRPr="00836428" w:rsidRDefault="002434C7" w:rsidP="002434C7">
      <w:pPr>
        <w:spacing w:after="0" w:line="276" w:lineRule="auto"/>
        <w:jc w:val="both"/>
        <w:rPr>
          <w:rFonts w:cstheme="minorHAnsi"/>
          <w:b/>
          <w:sz w:val="24"/>
          <w:szCs w:val="24"/>
        </w:rPr>
      </w:pPr>
    </w:p>
    <w:p w:rsidR="002434C7" w:rsidRPr="00FE4000" w:rsidRDefault="002434C7" w:rsidP="002434C7">
      <w:pPr>
        <w:spacing w:after="0" w:line="276" w:lineRule="auto"/>
        <w:jc w:val="both"/>
        <w:rPr>
          <w:rFonts w:cstheme="minorHAnsi"/>
          <w:i/>
          <w:sz w:val="24"/>
          <w:szCs w:val="24"/>
        </w:rPr>
      </w:pPr>
      <w:r w:rsidRPr="00FE4000">
        <w:rPr>
          <w:rFonts w:cstheme="minorHAnsi"/>
          <w:i/>
          <w:sz w:val="24"/>
          <w:szCs w:val="24"/>
        </w:rPr>
        <w:t xml:space="preserve">The EFBWW represents </w:t>
      </w:r>
      <w:r w:rsidR="001C46AC" w:rsidRPr="001C46AC">
        <w:rPr>
          <w:rFonts w:cstheme="minorHAnsi"/>
          <w:i/>
          <w:sz w:val="24"/>
          <w:szCs w:val="24"/>
        </w:rPr>
        <w:t>2</w:t>
      </w:r>
      <w:r w:rsidR="001C46AC">
        <w:rPr>
          <w:rFonts w:cstheme="minorHAnsi"/>
          <w:i/>
          <w:sz w:val="24"/>
          <w:szCs w:val="24"/>
        </w:rPr>
        <w:t xml:space="preserve"> </w:t>
      </w:r>
      <w:r w:rsidR="001C46AC" w:rsidRPr="001C46AC">
        <w:rPr>
          <w:rFonts w:cstheme="minorHAnsi"/>
          <w:i/>
          <w:sz w:val="24"/>
          <w:szCs w:val="24"/>
        </w:rPr>
        <w:t>000</w:t>
      </w:r>
      <w:r w:rsidR="001C46AC">
        <w:rPr>
          <w:rFonts w:cstheme="minorHAnsi"/>
          <w:i/>
          <w:sz w:val="24"/>
          <w:szCs w:val="24"/>
        </w:rPr>
        <w:t xml:space="preserve"> </w:t>
      </w:r>
      <w:proofErr w:type="spellStart"/>
      <w:r w:rsidR="001C46AC" w:rsidRPr="001C46AC">
        <w:rPr>
          <w:rFonts w:cstheme="minorHAnsi"/>
          <w:i/>
          <w:sz w:val="24"/>
          <w:szCs w:val="24"/>
        </w:rPr>
        <w:t>000</w:t>
      </w:r>
      <w:proofErr w:type="spellEnd"/>
      <w:r w:rsidR="001C46AC">
        <w:rPr>
          <w:rFonts w:cstheme="minorHAnsi"/>
          <w:i/>
          <w:sz w:val="24"/>
          <w:szCs w:val="24"/>
        </w:rPr>
        <w:t xml:space="preserve"> </w:t>
      </w:r>
      <w:r w:rsidRPr="00FE4000">
        <w:rPr>
          <w:rFonts w:cstheme="minorHAnsi"/>
          <w:i/>
          <w:sz w:val="24"/>
          <w:szCs w:val="24"/>
        </w:rPr>
        <w:t>workers in the building, wood</w:t>
      </w:r>
      <w:r>
        <w:rPr>
          <w:rFonts w:cstheme="minorHAnsi"/>
          <w:i/>
          <w:sz w:val="24"/>
          <w:szCs w:val="24"/>
        </w:rPr>
        <w:t>, furniture</w:t>
      </w:r>
      <w:r w:rsidR="000777D0">
        <w:rPr>
          <w:rFonts w:cstheme="minorHAnsi"/>
          <w:i/>
          <w:sz w:val="24"/>
          <w:szCs w:val="24"/>
        </w:rPr>
        <w:t xml:space="preserve">, </w:t>
      </w:r>
      <w:r w:rsidRPr="00FE4000">
        <w:rPr>
          <w:rFonts w:cstheme="minorHAnsi"/>
          <w:i/>
          <w:sz w:val="24"/>
          <w:szCs w:val="24"/>
        </w:rPr>
        <w:t xml:space="preserve">forestry and building materials industries. These industries will play a key role in the transition as proposed by the European </w:t>
      </w:r>
      <w:r w:rsidR="00290371">
        <w:rPr>
          <w:rFonts w:cstheme="minorHAnsi"/>
          <w:i/>
          <w:sz w:val="24"/>
          <w:szCs w:val="24"/>
        </w:rPr>
        <w:t>Green Deal</w:t>
      </w:r>
      <w:r w:rsidRPr="00FE4000">
        <w:rPr>
          <w:rFonts w:cstheme="minorHAnsi"/>
          <w:i/>
          <w:sz w:val="24"/>
          <w:szCs w:val="24"/>
        </w:rPr>
        <w:t xml:space="preserve">.  </w:t>
      </w:r>
    </w:p>
    <w:p w:rsidR="002434C7" w:rsidRDefault="002434C7" w:rsidP="002434C7">
      <w:pPr>
        <w:spacing w:after="0" w:line="276" w:lineRule="auto"/>
        <w:jc w:val="both"/>
        <w:rPr>
          <w:rFonts w:cstheme="minorHAnsi"/>
          <w:i/>
          <w:sz w:val="24"/>
          <w:szCs w:val="24"/>
        </w:rPr>
      </w:pPr>
    </w:p>
    <w:p w:rsidR="00F81D4D" w:rsidRDefault="002434C7" w:rsidP="002434C7">
      <w:pPr>
        <w:spacing w:after="0" w:line="276" w:lineRule="auto"/>
        <w:jc w:val="both"/>
        <w:rPr>
          <w:rFonts w:cstheme="minorHAnsi"/>
          <w:i/>
          <w:sz w:val="24"/>
          <w:szCs w:val="24"/>
        </w:rPr>
      </w:pPr>
      <w:r w:rsidRPr="00FE4000">
        <w:rPr>
          <w:rFonts w:cstheme="minorHAnsi"/>
          <w:i/>
          <w:sz w:val="24"/>
          <w:szCs w:val="24"/>
        </w:rPr>
        <w:t>The EFBWW fully supports the goals laid down in the E</w:t>
      </w:r>
      <w:r>
        <w:rPr>
          <w:rFonts w:cstheme="minorHAnsi"/>
          <w:i/>
          <w:sz w:val="24"/>
          <w:szCs w:val="24"/>
        </w:rPr>
        <w:t xml:space="preserve">uropean </w:t>
      </w:r>
      <w:r w:rsidRPr="00FE4000">
        <w:rPr>
          <w:rFonts w:cstheme="minorHAnsi"/>
          <w:i/>
          <w:sz w:val="24"/>
          <w:szCs w:val="24"/>
        </w:rPr>
        <w:t>G</w:t>
      </w:r>
      <w:r>
        <w:rPr>
          <w:rFonts w:cstheme="minorHAnsi"/>
          <w:i/>
          <w:sz w:val="24"/>
          <w:szCs w:val="24"/>
        </w:rPr>
        <w:t xml:space="preserve">reen </w:t>
      </w:r>
      <w:r w:rsidRPr="00FE4000">
        <w:rPr>
          <w:rFonts w:cstheme="minorHAnsi"/>
          <w:i/>
          <w:sz w:val="24"/>
          <w:szCs w:val="24"/>
        </w:rPr>
        <w:t>D</w:t>
      </w:r>
      <w:r>
        <w:rPr>
          <w:rFonts w:cstheme="minorHAnsi"/>
          <w:i/>
          <w:sz w:val="24"/>
          <w:szCs w:val="24"/>
        </w:rPr>
        <w:t xml:space="preserve">eal and </w:t>
      </w:r>
      <w:r w:rsidRPr="00836428">
        <w:rPr>
          <w:rFonts w:cstheme="minorHAnsi"/>
          <w:i/>
          <w:sz w:val="24"/>
          <w:szCs w:val="24"/>
        </w:rPr>
        <w:t xml:space="preserve">welcomes the European ambitions to achieve climate neutrality by 2050.   </w:t>
      </w:r>
      <w:r w:rsidR="00B728EA" w:rsidRPr="004367E1">
        <w:rPr>
          <w:rFonts w:cstheme="minorHAnsi"/>
          <w:i/>
          <w:sz w:val="24"/>
          <w:szCs w:val="24"/>
        </w:rPr>
        <w:t>Nevertheless,</w:t>
      </w:r>
      <w:r w:rsidR="00F81D4D" w:rsidRPr="004367E1">
        <w:rPr>
          <w:rFonts w:cstheme="minorHAnsi"/>
          <w:i/>
          <w:sz w:val="24"/>
          <w:szCs w:val="24"/>
        </w:rPr>
        <w:t xml:space="preserve"> </w:t>
      </w:r>
      <w:r w:rsidR="00894A46" w:rsidRPr="004367E1">
        <w:rPr>
          <w:rFonts w:cstheme="minorHAnsi"/>
          <w:i/>
          <w:sz w:val="24"/>
          <w:szCs w:val="24"/>
        </w:rPr>
        <w:t xml:space="preserve">we should keep in </w:t>
      </w:r>
      <w:proofErr w:type="gramStart"/>
      <w:r w:rsidR="00894A46" w:rsidRPr="004367E1">
        <w:rPr>
          <w:rFonts w:cstheme="minorHAnsi"/>
          <w:i/>
          <w:sz w:val="24"/>
          <w:szCs w:val="24"/>
        </w:rPr>
        <w:t>mind</w:t>
      </w:r>
      <w:proofErr w:type="gramEnd"/>
      <w:r w:rsidR="00894A46" w:rsidRPr="004367E1">
        <w:rPr>
          <w:rFonts w:cstheme="minorHAnsi"/>
          <w:i/>
          <w:sz w:val="24"/>
          <w:szCs w:val="24"/>
        </w:rPr>
        <w:t xml:space="preserve"> that </w:t>
      </w:r>
      <w:r w:rsidR="00F81D4D" w:rsidRPr="004367E1">
        <w:rPr>
          <w:rFonts w:cstheme="minorHAnsi"/>
          <w:i/>
          <w:sz w:val="24"/>
          <w:szCs w:val="24"/>
        </w:rPr>
        <w:t xml:space="preserve">making a “greener” Europe </w:t>
      </w:r>
      <w:r w:rsidR="00290371">
        <w:rPr>
          <w:rFonts w:cstheme="minorHAnsi"/>
          <w:i/>
          <w:sz w:val="24"/>
          <w:szCs w:val="24"/>
        </w:rPr>
        <w:t>creates</w:t>
      </w:r>
      <w:r w:rsidR="00894A46" w:rsidRPr="004367E1">
        <w:rPr>
          <w:rFonts w:cstheme="minorHAnsi"/>
          <w:i/>
          <w:sz w:val="24"/>
          <w:szCs w:val="24"/>
        </w:rPr>
        <w:t xml:space="preserve"> many opportunities</w:t>
      </w:r>
      <w:r w:rsidR="00290371">
        <w:rPr>
          <w:rFonts w:cstheme="minorHAnsi"/>
          <w:i/>
          <w:sz w:val="24"/>
          <w:szCs w:val="24"/>
        </w:rPr>
        <w:t>,</w:t>
      </w:r>
      <w:r w:rsidR="00894A46" w:rsidRPr="004367E1">
        <w:rPr>
          <w:rFonts w:cstheme="minorHAnsi"/>
          <w:i/>
          <w:sz w:val="24"/>
          <w:szCs w:val="24"/>
        </w:rPr>
        <w:t xml:space="preserve"> but also many </w:t>
      </w:r>
      <w:r w:rsidR="004367E1" w:rsidRPr="004367E1">
        <w:rPr>
          <w:rFonts w:cstheme="minorHAnsi"/>
          <w:i/>
          <w:sz w:val="24"/>
          <w:szCs w:val="24"/>
        </w:rPr>
        <w:t>challenges</w:t>
      </w:r>
      <w:r w:rsidR="00894A46" w:rsidRPr="004367E1">
        <w:rPr>
          <w:rFonts w:cstheme="minorHAnsi"/>
          <w:i/>
          <w:sz w:val="24"/>
          <w:szCs w:val="24"/>
        </w:rPr>
        <w:t xml:space="preserve"> </w:t>
      </w:r>
      <w:r w:rsidR="00290371">
        <w:rPr>
          <w:rFonts w:cstheme="minorHAnsi"/>
          <w:i/>
          <w:sz w:val="24"/>
          <w:szCs w:val="24"/>
        </w:rPr>
        <w:t>for</w:t>
      </w:r>
      <w:r w:rsidR="00894A46" w:rsidRPr="004367E1">
        <w:rPr>
          <w:rFonts w:cstheme="minorHAnsi"/>
          <w:i/>
          <w:sz w:val="24"/>
          <w:szCs w:val="24"/>
        </w:rPr>
        <w:t xml:space="preserve"> our industries. A “greener” Europe </w:t>
      </w:r>
      <w:r w:rsidR="00F81D4D" w:rsidRPr="004367E1">
        <w:rPr>
          <w:rFonts w:cstheme="minorHAnsi"/>
          <w:i/>
          <w:sz w:val="24"/>
          <w:szCs w:val="24"/>
        </w:rPr>
        <w:t xml:space="preserve">should also mean </w:t>
      </w:r>
      <w:r w:rsidR="00B728EA" w:rsidRPr="004367E1">
        <w:rPr>
          <w:rFonts w:cstheme="minorHAnsi"/>
          <w:i/>
          <w:sz w:val="24"/>
          <w:szCs w:val="24"/>
        </w:rPr>
        <w:t>a more social Europe. N</w:t>
      </w:r>
      <w:r w:rsidR="00F81D4D" w:rsidRPr="004367E1">
        <w:rPr>
          <w:rFonts w:cstheme="minorHAnsi"/>
          <w:i/>
          <w:sz w:val="24"/>
          <w:szCs w:val="24"/>
        </w:rPr>
        <w:t xml:space="preserve">o worker </w:t>
      </w:r>
      <w:r w:rsidR="00B728EA" w:rsidRPr="004367E1">
        <w:rPr>
          <w:rFonts w:cstheme="minorHAnsi"/>
          <w:i/>
          <w:sz w:val="24"/>
          <w:szCs w:val="24"/>
        </w:rPr>
        <w:t>should be</w:t>
      </w:r>
      <w:r w:rsidR="00F81D4D" w:rsidRPr="004367E1">
        <w:rPr>
          <w:rFonts w:cstheme="minorHAnsi"/>
          <w:i/>
          <w:sz w:val="24"/>
          <w:szCs w:val="24"/>
        </w:rPr>
        <w:t xml:space="preserve"> left behind and </w:t>
      </w:r>
      <w:r w:rsidR="00B728EA" w:rsidRPr="004367E1">
        <w:rPr>
          <w:rFonts w:cstheme="minorHAnsi"/>
          <w:i/>
          <w:sz w:val="24"/>
          <w:szCs w:val="24"/>
        </w:rPr>
        <w:t>it must be assured</w:t>
      </w:r>
      <w:r w:rsidR="00F81D4D" w:rsidRPr="004367E1">
        <w:rPr>
          <w:rFonts w:cstheme="minorHAnsi"/>
          <w:i/>
          <w:sz w:val="24"/>
          <w:szCs w:val="24"/>
        </w:rPr>
        <w:t xml:space="preserve"> that all workers and citizens </w:t>
      </w:r>
      <w:r w:rsidR="00B728EA" w:rsidRPr="004367E1">
        <w:rPr>
          <w:rFonts w:cstheme="minorHAnsi"/>
          <w:i/>
          <w:sz w:val="24"/>
          <w:szCs w:val="24"/>
        </w:rPr>
        <w:t>are</w:t>
      </w:r>
      <w:r w:rsidR="00F81D4D" w:rsidRPr="004367E1">
        <w:rPr>
          <w:rFonts w:cstheme="minorHAnsi"/>
          <w:i/>
          <w:sz w:val="24"/>
          <w:szCs w:val="24"/>
        </w:rPr>
        <w:t xml:space="preserve"> entitled to decent wages, </w:t>
      </w:r>
      <w:r w:rsidR="00A359F1">
        <w:rPr>
          <w:rFonts w:cstheme="minorHAnsi"/>
          <w:i/>
          <w:sz w:val="24"/>
          <w:szCs w:val="24"/>
        </w:rPr>
        <w:t xml:space="preserve">proper </w:t>
      </w:r>
      <w:r w:rsidR="00F81D4D" w:rsidRPr="004367E1">
        <w:rPr>
          <w:rFonts w:cstheme="minorHAnsi"/>
          <w:i/>
          <w:sz w:val="24"/>
          <w:szCs w:val="24"/>
        </w:rPr>
        <w:t xml:space="preserve">working conditions </w:t>
      </w:r>
      <w:r w:rsidR="0030617B" w:rsidRPr="004367E1">
        <w:rPr>
          <w:rFonts w:cstheme="minorHAnsi"/>
          <w:i/>
          <w:sz w:val="24"/>
          <w:szCs w:val="24"/>
        </w:rPr>
        <w:t>and training</w:t>
      </w:r>
      <w:r w:rsidR="00894A46" w:rsidRPr="004367E1">
        <w:rPr>
          <w:rFonts w:cstheme="minorHAnsi"/>
          <w:i/>
          <w:sz w:val="24"/>
          <w:szCs w:val="24"/>
        </w:rPr>
        <w:t>,</w:t>
      </w:r>
      <w:r w:rsidR="0030617B" w:rsidRPr="004367E1">
        <w:rPr>
          <w:rFonts w:cstheme="minorHAnsi"/>
          <w:i/>
          <w:sz w:val="24"/>
          <w:szCs w:val="24"/>
        </w:rPr>
        <w:t xml:space="preserve"> </w:t>
      </w:r>
      <w:r w:rsidR="00B728EA" w:rsidRPr="004367E1">
        <w:rPr>
          <w:rFonts w:cstheme="minorHAnsi"/>
          <w:i/>
          <w:sz w:val="24"/>
          <w:szCs w:val="24"/>
        </w:rPr>
        <w:t xml:space="preserve">and </w:t>
      </w:r>
      <w:r w:rsidR="00A359F1">
        <w:rPr>
          <w:rFonts w:cstheme="minorHAnsi"/>
          <w:i/>
          <w:sz w:val="24"/>
          <w:szCs w:val="24"/>
        </w:rPr>
        <w:t>adequate</w:t>
      </w:r>
      <w:r w:rsidR="00894A46" w:rsidRPr="004367E1">
        <w:rPr>
          <w:rFonts w:cstheme="minorHAnsi"/>
          <w:i/>
          <w:sz w:val="24"/>
          <w:szCs w:val="24"/>
        </w:rPr>
        <w:t xml:space="preserve"> </w:t>
      </w:r>
      <w:r w:rsidR="00F81D4D" w:rsidRPr="004367E1">
        <w:rPr>
          <w:rFonts w:cstheme="minorHAnsi"/>
          <w:i/>
          <w:sz w:val="24"/>
          <w:szCs w:val="24"/>
        </w:rPr>
        <w:t>social protection.</w:t>
      </w:r>
    </w:p>
    <w:p w:rsidR="00CA6FC7" w:rsidRPr="00836428" w:rsidRDefault="00CA6FC7" w:rsidP="002434C7">
      <w:pPr>
        <w:spacing w:after="0" w:line="276" w:lineRule="auto"/>
        <w:jc w:val="both"/>
        <w:rPr>
          <w:rFonts w:cstheme="minorHAnsi"/>
          <w:i/>
          <w:sz w:val="24"/>
          <w:szCs w:val="24"/>
        </w:rPr>
      </w:pPr>
    </w:p>
    <w:p w:rsidR="002434C7" w:rsidRDefault="002434C7" w:rsidP="002434C7">
      <w:pPr>
        <w:spacing w:after="0" w:line="276" w:lineRule="auto"/>
        <w:jc w:val="both"/>
        <w:rPr>
          <w:rFonts w:cstheme="minorHAnsi"/>
          <w:i/>
          <w:sz w:val="24"/>
          <w:szCs w:val="24"/>
        </w:rPr>
      </w:pPr>
      <w:r w:rsidRPr="00836428">
        <w:rPr>
          <w:rFonts w:cstheme="minorHAnsi"/>
          <w:i/>
          <w:sz w:val="24"/>
          <w:szCs w:val="24"/>
        </w:rPr>
        <w:t>Today buildings account for 40% of energy consumed</w:t>
      </w:r>
      <w:r>
        <w:rPr>
          <w:rFonts w:cstheme="minorHAnsi"/>
          <w:i/>
          <w:sz w:val="24"/>
          <w:szCs w:val="24"/>
        </w:rPr>
        <w:t xml:space="preserve"> and for about 40% of </w:t>
      </w:r>
      <w:r w:rsidR="002161C3" w:rsidRPr="00836428">
        <w:rPr>
          <w:rFonts w:cstheme="minorHAnsi"/>
          <w:sz w:val="24"/>
          <w:szCs w:val="24"/>
        </w:rPr>
        <w:t>CO</w:t>
      </w:r>
      <w:r w:rsidR="002161C3" w:rsidRPr="00836428">
        <w:rPr>
          <w:rFonts w:cstheme="minorHAnsi"/>
          <w:sz w:val="24"/>
          <w:szCs w:val="24"/>
          <w:vertAlign w:val="subscript"/>
        </w:rPr>
        <w:t>2</w:t>
      </w:r>
      <w:r>
        <w:rPr>
          <w:rFonts w:cstheme="minorHAnsi"/>
          <w:i/>
          <w:sz w:val="24"/>
          <w:szCs w:val="24"/>
        </w:rPr>
        <w:t xml:space="preserve"> emissions</w:t>
      </w:r>
      <w:r w:rsidRPr="00836428">
        <w:rPr>
          <w:rFonts w:cstheme="minorHAnsi"/>
          <w:i/>
          <w:sz w:val="24"/>
          <w:szCs w:val="24"/>
        </w:rPr>
        <w:t>. The annual renovation rate of the building stock varies from 0.4 to 1.2% in the Member States. This rate will need at least to double to reach the EU’s energy efficiency and climate objectives. In parallel, 50 million consumers struggle to keep their homes adequately warm</w:t>
      </w:r>
      <w:r w:rsidRPr="00836428">
        <w:rPr>
          <w:rStyle w:val="Refdenotaderodap"/>
          <w:rFonts w:cstheme="minorHAnsi"/>
          <w:i/>
          <w:sz w:val="24"/>
          <w:szCs w:val="24"/>
        </w:rPr>
        <w:footnoteReference w:id="1"/>
      </w:r>
      <w:r w:rsidRPr="00836428">
        <w:rPr>
          <w:rFonts w:cstheme="minorHAnsi"/>
          <w:i/>
          <w:sz w:val="24"/>
          <w:szCs w:val="24"/>
        </w:rPr>
        <w:t>.</w:t>
      </w:r>
    </w:p>
    <w:p w:rsidR="002434C7" w:rsidRDefault="002434C7" w:rsidP="002434C7">
      <w:pPr>
        <w:spacing w:after="0" w:line="276" w:lineRule="auto"/>
        <w:jc w:val="both"/>
        <w:rPr>
          <w:rFonts w:cstheme="minorHAnsi"/>
          <w:i/>
          <w:sz w:val="24"/>
          <w:szCs w:val="24"/>
        </w:rPr>
      </w:pPr>
    </w:p>
    <w:p w:rsidR="002434C7" w:rsidRPr="00815228" w:rsidRDefault="00CA6FC7" w:rsidP="002434C7">
      <w:pPr>
        <w:spacing w:after="0" w:line="276" w:lineRule="auto"/>
        <w:jc w:val="both"/>
        <w:rPr>
          <w:rFonts w:cstheme="minorHAnsi"/>
          <w:i/>
          <w:sz w:val="24"/>
          <w:szCs w:val="24"/>
        </w:rPr>
      </w:pPr>
      <w:r w:rsidRPr="00A608A9">
        <w:rPr>
          <w:rFonts w:cstheme="minorHAnsi"/>
          <w:i/>
          <w:sz w:val="24"/>
          <w:szCs w:val="24"/>
        </w:rPr>
        <w:t>Wood</w:t>
      </w:r>
      <w:r w:rsidR="00406331" w:rsidRPr="00426FDC">
        <w:rPr>
          <w:rFonts w:cstheme="minorHAnsi"/>
          <w:i/>
          <w:sz w:val="24"/>
          <w:szCs w:val="24"/>
        </w:rPr>
        <w:t>s</w:t>
      </w:r>
      <w:r w:rsidRPr="00A608A9">
        <w:rPr>
          <w:rFonts w:cstheme="minorHAnsi"/>
          <w:i/>
          <w:sz w:val="24"/>
          <w:szCs w:val="24"/>
        </w:rPr>
        <w:t xml:space="preserve"> and forests provide a gigantic</w:t>
      </w:r>
      <w:r w:rsidR="00406331" w:rsidRPr="00426FDC">
        <w:rPr>
          <w:rFonts w:cstheme="minorHAnsi"/>
          <w:i/>
          <w:sz w:val="24"/>
          <w:szCs w:val="24"/>
        </w:rPr>
        <w:t xml:space="preserve"> potential for carbon</w:t>
      </w:r>
      <w:r w:rsidRPr="00A608A9">
        <w:rPr>
          <w:rFonts w:cstheme="minorHAnsi"/>
          <w:i/>
          <w:sz w:val="24"/>
          <w:szCs w:val="24"/>
        </w:rPr>
        <w:t xml:space="preserve"> storage</w:t>
      </w:r>
      <w:r w:rsidR="000777D0">
        <w:rPr>
          <w:rFonts w:cstheme="minorHAnsi"/>
          <w:i/>
          <w:sz w:val="24"/>
          <w:szCs w:val="24"/>
        </w:rPr>
        <w:t>. T</w:t>
      </w:r>
      <w:r w:rsidR="002434C7" w:rsidRPr="00815228">
        <w:rPr>
          <w:rFonts w:cstheme="minorHAnsi"/>
          <w:i/>
          <w:sz w:val="24"/>
          <w:szCs w:val="24"/>
        </w:rPr>
        <w:t>oday</w:t>
      </w:r>
      <w:r w:rsidR="000777D0">
        <w:rPr>
          <w:rFonts w:cstheme="minorHAnsi"/>
          <w:i/>
          <w:sz w:val="24"/>
          <w:szCs w:val="24"/>
        </w:rPr>
        <w:t>, wood</w:t>
      </w:r>
      <w:r w:rsidR="00406331">
        <w:rPr>
          <w:rFonts w:cstheme="minorHAnsi"/>
          <w:i/>
          <w:sz w:val="24"/>
          <w:szCs w:val="24"/>
        </w:rPr>
        <w:t>s</w:t>
      </w:r>
      <w:r w:rsidR="000777D0">
        <w:rPr>
          <w:rFonts w:cstheme="minorHAnsi"/>
          <w:i/>
          <w:sz w:val="24"/>
          <w:szCs w:val="24"/>
        </w:rPr>
        <w:t xml:space="preserve"> cover</w:t>
      </w:r>
      <w:r w:rsidR="002434C7" w:rsidRPr="00815228">
        <w:rPr>
          <w:rFonts w:cstheme="minorHAnsi"/>
          <w:i/>
          <w:sz w:val="24"/>
          <w:szCs w:val="24"/>
        </w:rPr>
        <w:t xml:space="preserve"> 43% of the EU’s landmass</w:t>
      </w:r>
      <w:r>
        <w:rPr>
          <w:rFonts w:cstheme="minorHAnsi"/>
          <w:i/>
          <w:sz w:val="24"/>
          <w:szCs w:val="24"/>
        </w:rPr>
        <w:t xml:space="preserve">. </w:t>
      </w:r>
      <w:r w:rsidR="002434C7" w:rsidRPr="00815228">
        <w:rPr>
          <w:rFonts w:cstheme="minorHAnsi"/>
          <w:i/>
          <w:sz w:val="24"/>
          <w:szCs w:val="24"/>
        </w:rPr>
        <w:t>Europe’s forests provide</w:t>
      </w:r>
      <w:r>
        <w:rPr>
          <w:rFonts w:cstheme="minorHAnsi"/>
          <w:i/>
          <w:sz w:val="24"/>
          <w:szCs w:val="24"/>
        </w:rPr>
        <w:t xml:space="preserve"> also</w:t>
      </w:r>
      <w:r w:rsidR="002434C7" w:rsidRPr="00815228">
        <w:rPr>
          <w:rFonts w:cstheme="minorHAnsi"/>
          <w:i/>
          <w:sz w:val="24"/>
          <w:szCs w:val="24"/>
        </w:rPr>
        <w:t xml:space="preserve"> the most sustainable raw material and the woodworking industries are a rich source of </w:t>
      </w:r>
      <w:r w:rsidR="000777D0" w:rsidRPr="00815228">
        <w:rPr>
          <w:rFonts w:cstheme="minorHAnsi"/>
          <w:i/>
          <w:sz w:val="24"/>
          <w:szCs w:val="24"/>
        </w:rPr>
        <w:t>ever-new</w:t>
      </w:r>
      <w:r w:rsidR="002434C7" w:rsidRPr="00815228">
        <w:rPr>
          <w:rFonts w:cstheme="minorHAnsi"/>
          <w:i/>
          <w:sz w:val="24"/>
          <w:szCs w:val="24"/>
        </w:rPr>
        <w:t xml:space="preserve"> applications and </w:t>
      </w:r>
      <w:r w:rsidR="00406331">
        <w:rPr>
          <w:rFonts w:cstheme="minorHAnsi"/>
          <w:i/>
          <w:sz w:val="24"/>
          <w:szCs w:val="24"/>
        </w:rPr>
        <w:t xml:space="preserve">wooden </w:t>
      </w:r>
      <w:r w:rsidR="002434C7" w:rsidRPr="00815228">
        <w:rPr>
          <w:rFonts w:cstheme="minorHAnsi"/>
          <w:i/>
          <w:sz w:val="24"/>
          <w:szCs w:val="24"/>
        </w:rPr>
        <w:t>products</w:t>
      </w:r>
      <w:r w:rsidR="00406331">
        <w:rPr>
          <w:rFonts w:cstheme="minorHAnsi"/>
          <w:i/>
          <w:sz w:val="24"/>
          <w:szCs w:val="24"/>
        </w:rPr>
        <w:t>. W</w:t>
      </w:r>
      <w:r w:rsidR="002434C7" w:rsidRPr="00815228">
        <w:rPr>
          <w:rFonts w:cstheme="minorHAnsi"/>
          <w:i/>
          <w:sz w:val="24"/>
          <w:szCs w:val="24"/>
        </w:rPr>
        <w:t>ood</w:t>
      </w:r>
      <w:r w:rsidR="00406331">
        <w:rPr>
          <w:rFonts w:cstheme="minorHAnsi"/>
          <w:i/>
          <w:sz w:val="24"/>
          <w:szCs w:val="24"/>
        </w:rPr>
        <w:t xml:space="preserve"> is</w:t>
      </w:r>
      <w:r w:rsidR="002434C7" w:rsidRPr="00815228">
        <w:rPr>
          <w:rFonts w:cstheme="minorHAnsi"/>
          <w:i/>
          <w:sz w:val="24"/>
          <w:szCs w:val="24"/>
        </w:rPr>
        <w:t xml:space="preserve"> used in housing, infrastructure of diverse type</w:t>
      </w:r>
      <w:r w:rsidR="00406331">
        <w:rPr>
          <w:rFonts w:cstheme="minorHAnsi"/>
          <w:i/>
          <w:sz w:val="24"/>
          <w:szCs w:val="24"/>
        </w:rPr>
        <w:t>s</w:t>
      </w:r>
      <w:r w:rsidR="002434C7" w:rsidRPr="00815228">
        <w:rPr>
          <w:rFonts w:cstheme="minorHAnsi"/>
          <w:i/>
          <w:sz w:val="24"/>
          <w:szCs w:val="24"/>
        </w:rPr>
        <w:t xml:space="preserve"> and </w:t>
      </w:r>
      <w:r w:rsidR="00406331">
        <w:rPr>
          <w:rFonts w:cstheme="minorHAnsi"/>
          <w:i/>
          <w:sz w:val="24"/>
          <w:szCs w:val="24"/>
        </w:rPr>
        <w:t xml:space="preserve">in </w:t>
      </w:r>
      <w:r w:rsidR="002434C7" w:rsidRPr="00815228">
        <w:rPr>
          <w:rFonts w:cstheme="minorHAnsi"/>
          <w:i/>
          <w:sz w:val="24"/>
          <w:szCs w:val="24"/>
        </w:rPr>
        <w:t xml:space="preserve">numerous other industries, </w:t>
      </w:r>
      <w:r w:rsidR="00406331">
        <w:rPr>
          <w:rFonts w:cstheme="minorHAnsi"/>
          <w:i/>
          <w:sz w:val="24"/>
          <w:szCs w:val="24"/>
        </w:rPr>
        <w:t xml:space="preserve">in </w:t>
      </w:r>
      <w:r w:rsidR="002434C7" w:rsidRPr="00815228">
        <w:rPr>
          <w:rFonts w:cstheme="minorHAnsi"/>
          <w:i/>
          <w:sz w:val="24"/>
          <w:szCs w:val="24"/>
        </w:rPr>
        <w:t xml:space="preserve">novel health technologies and </w:t>
      </w:r>
      <w:r w:rsidR="00406331">
        <w:rPr>
          <w:rFonts w:cstheme="minorHAnsi"/>
          <w:i/>
          <w:sz w:val="24"/>
          <w:szCs w:val="24"/>
        </w:rPr>
        <w:t xml:space="preserve">in </w:t>
      </w:r>
      <w:r w:rsidR="002434C7" w:rsidRPr="00815228">
        <w:rPr>
          <w:rFonts w:cstheme="minorHAnsi"/>
          <w:i/>
          <w:sz w:val="24"/>
          <w:szCs w:val="24"/>
        </w:rPr>
        <w:t>combinations with other types of material.</w:t>
      </w:r>
    </w:p>
    <w:p w:rsidR="002434C7" w:rsidRPr="00836428" w:rsidRDefault="002434C7" w:rsidP="002434C7">
      <w:pPr>
        <w:spacing w:after="0" w:line="276" w:lineRule="auto"/>
        <w:jc w:val="both"/>
        <w:rPr>
          <w:rFonts w:cstheme="minorHAnsi"/>
          <w:i/>
          <w:color w:val="333333"/>
          <w:sz w:val="24"/>
          <w:szCs w:val="24"/>
          <w:shd w:val="clear" w:color="auto" w:fill="FFFFFF"/>
        </w:rPr>
      </w:pPr>
    </w:p>
    <w:p w:rsidR="002434C7" w:rsidRPr="00836428" w:rsidRDefault="002434C7" w:rsidP="002434C7">
      <w:pPr>
        <w:spacing w:after="0" w:line="276" w:lineRule="auto"/>
        <w:jc w:val="both"/>
        <w:rPr>
          <w:rFonts w:cstheme="minorHAnsi"/>
          <w:i/>
          <w:color w:val="333333"/>
          <w:sz w:val="24"/>
          <w:szCs w:val="24"/>
          <w:shd w:val="clear" w:color="auto" w:fill="FFFFFF"/>
        </w:rPr>
      </w:pPr>
      <w:r w:rsidRPr="00FE4000">
        <w:rPr>
          <w:rFonts w:cstheme="minorHAnsi"/>
          <w:i/>
          <w:sz w:val="24"/>
          <w:szCs w:val="24"/>
        </w:rPr>
        <w:t>Indeed</w:t>
      </w:r>
      <w:r>
        <w:rPr>
          <w:rFonts w:cstheme="minorHAnsi"/>
          <w:i/>
          <w:sz w:val="24"/>
          <w:szCs w:val="24"/>
        </w:rPr>
        <w:t>,</w:t>
      </w:r>
      <w:r w:rsidRPr="00FE4000">
        <w:rPr>
          <w:rFonts w:cstheme="minorHAnsi"/>
          <w:i/>
          <w:sz w:val="24"/>
          <w:szCs w:val="24"/>
        </w:rPr>
        <w:t xml:space="preserve"> the E</w:t>
      </w:r>
      <w:r>
        <w:rPr>
          <w:rFonts w:cstheme="minorHAnsi"/>
          <w:i/>
          <w:sz w:val="24"/>
          <w:szCs w:val="24"/>
        </w:rPr>
        <w:t xml:space="preserve">uropean </w:t>
      </w:r>
      <w:r w:rsidRPr="00FE4000">
        <w:rPr>
          <w:rFonts w:cstheme="minorHAnsi"/>
          <w:i/>
          <w:sz w:val="24"/>
          <w:szCs w:val="24"/>
        </w:rPr>
        <w:t>G</w:t>
      </w:r>
      <w:r>
        <w:rPr>
          <w:rFonts w:cstheme="minorHAnsi"/>
          <w:i/>
          <w:sz w:val="24"/>
          <w:szCs w:val="24"/>
        </w:rPr>
        <w:t xml:space="preserve">reen </w:t>
      </w:r>
      <w:r w:rsidRPr="00FE4000">
        <w:rPr>
          <w:rFonts w:cstheme="minorHAnsi"/>
          <w:i/>
          <w:sz w:val="24"/>
          <w:szCs w:val="24"/>
        </w:rPr>
        <w:t>D</w:t>
      </w:r>
      <w:r>
        <w:rPr>
          <w:rFonts w:cstheme="minorHAnsi"/>
          <w:i/>
          <w:sz w:val="24"/>
          <w:szCs w:val="24"/>
        </w:rPr>
        <w:t>eal</w:t>
      </w:r>
      <w:r w:rsidRPr="00FE4000">
        <w:rPr>
          <w:rFonts w:cstheme="minorHAnsi"/>
          <w:i/>
          <w:sz w:val="24"/>
          <w:szCs w:val="24"/>
        </w:rPr>
        <w:t xml:space="preserve"> </w:t>
      </w:r>
      <w:r>
        <w:rPr>
          <w:rFonts w:cstheme="minorHAnsi"/>
          <w:i/>
          <w:sz w:val="24"/>
          <w:szCs w:val="24"/>
        </w:rPr>
        <w:t xml:space="preserve">seems to </w:t>
      </w:r>
      <w:r w:rsidRPr="00FE4000">
        <w:rPr>
          <w:rFonts w:cstheme="minorHAnsi"/>
          <w:i/>
          <w:sz w:val="24"/>
          <w:szCs w:val="24"/>
        </w:rPr>
        <w:t>offer many opportunities for our industries.</w:t>
      </w:r>
      <w:r w:rsidR="00CA6FC7" w:rsidRPr="00CA6FC7">
        <w:rPr>
          <w:rFonts w:cstheme="minorHAnsi"/>
          <w:i/>
          <w:color w:val="000000" w:themeColor="text1"/>
          <w:sz w:val="24"/>
          <w:szCs w:val="24"/>
        </w:rPr>
        <w:t xml:space="preserve"> </w:t>
      </w:r>
      <w:r w:rsidR="00CA6FC7">
        <w:rPr>
          <w:rFonts w:cstheme="minorHAnsi"/>
          <w:i/>
          <w:color w:val="000000" w:themeColor="text1"/>
          <w:sz w:val="24"/>
          <w:szCs w:val="24"/>
        </w:rPr>
        <w:t xml:space="preserve">On the other hand, we also need to recognize that the European Green Deal </w:t>
      </w:r>
      <w:r w:rsidR="00CA6FC7" w:rsidRPr="00965706">
        <w:rPr>
          <w:rFonts w:cstheme="minorHAnsi"/>
          <w:i/>
          <w:color w:val="000000" w:themeColor="text1"/>
          <w:sz w:val="24"/>
          <w:szCs w:val="24"/>
        </w:rPr>
        <w:t xml:space="preserve">will seriously impact </w:t>
      </w:r>
      <w:r w:rsidR="00CA6FC7" w:rsidRPr="00965706">
        <w:rPr>
          <w:rFonts w:cstheme="minorHAnsi"/>
          <w:i/>
          <w:color w:val="000000" w:themeColor="text1"/>
          <w:sz w:val="24"/>
          <w:szCs w:val="24"/>
        </w:rPr>
        <w:lastRenderedPageBreak/>
        <w:t>energy-intensive indu</w:t>
      </w:r>
      <w:r w:rsidR="00CA6FC7">
        <w:rPr>
          <w:rFonts w:cstheme="minorHAnsi"/>
          <w:i/>
          <w:color w:val="000000" w:themeColor="text1"/>
          <w:sz w:val="24"/>
          <w:szCs w:val="24"/>
        </w:rPr>
        <w:t>s</w:t>
      </w:r>
      <w:r w:rsidR="00CA6FC7" w:rsidRPr="00965706">
        <w:rPr>
          <w:rFonts w:cstheme="minorHAnsi"/>
          <w:i/>
          <w:color w:val="000000" w:themeColor="text1"/>
          <w:sz w:val="24"/>
          <w:szCs w:val="24"/>
        </w:rPr>
        <w:t>tries like cement production.</w:t>
      </w:r>
      <w:r w:rsidR="00CA6FC7" w:rsidRPr="00CA6FC7">
        <w:rPr>
          <w:rFonts w:cstheme="minorHAnsi"/>
          <w:i/>
          <w:color w:val="000000" w:themeColor="text1"/>
          <w:sz w:val="24"/>
          <w:szCs w:val="24"/>
        </w:rPr>
        <w:t xml:space="preserve"> </w:t>
      </w:r>
      <w:r w:rsidR="00CA6FC7" w:rsidRPr="00965706">
        <w:rPr>
          <w:rFonts w:cstheme="minorHAnsi"/>
          <w:i/>
          <w:color w:val="000000" w:themeColor="text1"/>
          <w:sz w:val="24"/>
          <w:szCs w:val="24"/>
        </w:rPr>
        <w:t>The EFBWW believes there is still a future for energy-intensive industries in Europe</w:t>
      </w:r>
      <w:r w:rsidR="00B00B54">
        <w:rPr>
          <w:rFonts w:cstheme="minorHAnsi"/>
          <w:i/>
          <w:color w:val="000000" w:themeColor="text1"/>
          <w:sz w:val="24"/>
          <w:szCs w:val="24"/>
        </w:rPr>
        <w:t xml:space="preserve"> and</w:t>
      </w:r>
      <w:r w:rsidR="00CA6FC7" w:rsidRPr="00965706">
        <w:rPr>
          <w:rFonts w:cstheme="minorHAnsi"/>
          <w:i/>
          <w:color w:val="000000" w:themeColor="text1"/>
          <w:sz w:val="24"/>
          <w:szCs w:val="24"/>
        </w:rPr>
        <w:t xml:space="preserve"> will continue to champion a sustainable, ambitious EU industrial policy</w:t>
      </w:r>
      <w:r w:rsidR="00CA6FC7" w:rsidRPr="00815228">
        <w:rPr>
          <w:rFonts w:cstheme="minorHAnsi"/>
          <w:i/>
          <w:sz w:val="24"/>
          <w:szCs w:val="24"/>
        </w:rPr>
        <w:t>. The greening of our economies is also strongly depending on the industries’ ability to further innovate processes and products. Stronger cooperation in science, research and innovation processes becomes in a more and more globali</w:t>
      </w:r>
      <w:r w:rsidR="00CA6FC7">
        <w:rPr>
          <w:rFonts w:cstheme="minorHAnsi"/>
          <w:i/>
          <w:sz w:val="24"/>
          <w:szCs w:val="24"/>
        </w:rPr>
        <w:t>z</w:t>
      </w:r>
      <w:r w:rsidR="00CA6FC7" w:rsidRPr="00815228">
        <w:rPr>
          <w:rFonts w:cstheme="minorHAnsi"/>
          <w:i/>
          <w:sz w:val="24"/>
          <w:szCs w:val="24"/>
        </w:rPr>
        <w:t xml:space="preserve">ed economy a precondition to stay champion or become champion in </w:t>
      </w:r>
      <w:r w:rsidR="00CA6FC7">
        <w:rPr>
          <w:rFonts w:cstheme="minorHAnsi"/>
          <w:i/>
          <w:sz w:val="24"/>
          <w:szCs w:val="24"/>
        </w:rPr>
        <w:t>“</w:t>
      </w:r>
      <w:r w:rsidR="00CA6FC7" w:rsidRPr="00815228">
        <w:rPr>
          <w:rFonts w:cstheme="minorHAnsi"/>
          <w:i/>
          <w:sz w:val="24"/>
          <w:szCs w:val="24"/>
        </w:rPr>
        <w:t>green technologies</w:t>
      </w:r>
      <w:r w:rsidR="00CA6FC7">
        <w:rPr>
          <w:rFonts w:cstheme="minorHAnsi"/>
          <w:i/>
          <w:sz w:val="24"/>
          <w:szCs w:val="24"/>
        </w:rPr>
        <w:t>”</w:t>
      </w:r>
      <w:r w:rsidR="00CA6FC7" w:rsidRPr="00815228">
        <w:rPr>
          <w:rFonts w:cstheme="minorHAnsi"/>
          <w:i/>
          <w:sz w:val="24"/>
          <w:szCs w:val="24"/>
        </w:rPr>
        <w:t>.</w:t>
      </w:r>
    </w:p>
    <w:p w:rsidR="00CA6FC7" w:rsidRDefault="00CA6FC7" w:rsidP="002434C7">
      <w:pPr>
        <w:spacing w:after="0" w:line="276" w:lineRule="auto"/>
        <w:jc w:val="both"/>
        <w:rPr>
          <w:rFonts w:cstheme="minorHAnsi"/>
          <w:i/>
          <w:color w:val="000000" w:themeColor="text1"/>
          <w:sz w:val="24"/>
          <w:szCs w:val="24"/>
        </w:rPr>
      </w:pPr>
    </w:p>
    <w:p w:rsidR="00CA6FC7" w:rsidRDefault="005078D5" w:rsidP="002434C7">
      <w:pPr>
        <w:spacing w:after="0" w:line="276" w:lineRule="auto"/>
        <w:jc w:val="both"/>
        <w:rPr>
          <w:rFonts w:cstheme="minorHAnsi"/>
          <w:i/>
          <w:color w:val="000000" w:themeColor="text1"/>
          <w:sz w:val="24"/>
          <w:szCs w:val="24"/>
        </w:rPr>
      </w:pPr>
      <w:r>
        <w:rPr>
          <w:rFonts w:cstheme="minorHAnsi"/>
          <w:i/>
          <w:sz w:val="24"/>
          <w:szCs w:val="24"/>
        </w:rPr>
        <w:t>Leave no worker behind! This is the</w:t>
      </w:r>
      <w:r w:rsidR="00CA6FC7">
        <w:rPr>
          <w:rFonts w:cstheme="minorHAnsi"/>
          <w:i/>
          <w:sz w:val="24"/>
          <w:szCs w:val="24"/>
        </w:rPr>
        <w:t xml:space="preserve"> </w:t>
      </w:r>
      <w:r w:rsidR="00CA6FC7" w:rsidRPr="00836428">
        <w:rPr>
          <w:rFonts w:cstheme="minorHAnsi"/>
          <w:i/>
          <w:sz w:val="24"/>
          <w:szCs w:val="24"/>
        </w:rPr>
        <w:t>fundamental point of departure for the EFBWW</w:t>
      </w:r>
      <w:r>
        <w:rPr>
          <w:rFonts w:cstheme="minorHAnsi"/>
          <w:i/>
          <w:sz w:val="24"/>
          <w:szCs w:val="24"/>
        </w:rPr>
        <w:t>.</w:t>
      </w:r>
      <w:r w:rsidR="00CA6FC7">
        <w:rPr>
          <w:rFonts w:cstheme="minorHAnsi"/>
          <w:i/>
          <w:sz w:val="24"/>
          <w:szCs w:val="24"/>
        </w:rPr>
        <w:t xml:space="preserve"> This cannot be just a slogan. A</w:t>
      </w:r>
      <w:r w:rsidR="00CA6FC7" w:rsidRPr="00836428">
        <w:rPr>
          <w:rFonts w:cstheme="minorHAnsi"/>
          <w:i/>
          <w:sz w:val="24"/>
          <w:szCs w:val="24"/>
        </w:rPr>
        <w:t xml:space="preserve">ll workers and citizens should be entitled to decent wages, </w:t>
      </w:r>
      <w:r w:rsidR="00470709">
        <w:rPr>
          <w:rFonts w:cstheme="minorHAnsi"/>
          <w:i/>
          <w:sz w:val="24"/>
          <w:szCs w:val="24"/>
        </w:rPr>
        <w:t xml:space="preserve">proper </w:t>
      </w:r>
      <w:r w:rsidR="00CA6FC7" w:rsidRPr="00836428">
        <w:rPr>
          <w:rFonts w:cstheme="minorHAnsi"/>
          <w:i/>
          <w:sz w:val="24"/>
          <w:szCs w:val="24"/>
        </w:rPr>
        <w:t xml:space="preserve">working conditions and </w:t>
      </w:r>
      <w:r w:rsidR="00470709">
        <w:rPr>
          <w:rFonts w:cstheme="minorHAnsi"/>
          <w:i/>
          <w:sz w:val="24"/>
          <w:szCs w:val="24"/>
        </w:rPr>
        <w:t>adequate</w:t>
      </w:r>
      <w:r w:rsidR="00CA6FC7" w:rsidRPr="00836428">
        <w:rPr>
          <w:rFonts w:cstheme="minorHAnsi"/>
          <w:i/>
          <w:sz w:val="24"/>
          <w:szCs w:val="24"/>
        </w:rPr>
        <w:t xml:space="preserve"> social protection. These objectives </w:t>
      </w:r>
      <w:r w:rsidR="00CA6FC7">
        <w:rPr>
          <w:rFonts w:cstheme="minorHAnsi"/>
          <w:i/>
          <w:sz w:val="24"/>
          <w:szCs w:val="24"/>
        </w:rPr>
        <w:t>should go hand in hand</w:t>
      </w:r>
      <w:r w:rsidR="00CA6FC7" w:rsidRPr="00836428">
        <w:rPr>
          <w:rFonts w:cstheme="minorHAnsi"/>
          <w:i/>
          <w:sz w:val="24"/>
          <w:szCs w:val="24"/>
        </w:rPr>
        <w:t xml:space="preserve">. </w:t>
      </w:r>
      <w:r w:rsidR="00CA6FC7">
        <w:rPr>
          <w:rFonts w:cstheme="minorHAnsi"/>
          <w:i/>
          <w:sz w:val="24"/>
          <w:szCs w:val="24"/>
        </w:rPr>
        <w:t xml:space="preserve">To successfully </w:t>
      </w:r>
      <w:r w:rsidR="00CA6FC7">
        <w:rPr>
          <w:rFonts w:cstheme="minorHAnsi"/>
          <w:i/>
          <w:color w:val="000000" w:themeColor="text1"/>
          <w:sz w:val="24"/>
          <w:szCs w:val="24"/>
        </w:rPr>
        <w:t>d</w:t>
      </w:r>
      <w:r w:rsidR="00CA6FC7" w:rsidRPr="00836428">
        <w:rPr>
          <w:rFonts w:cstheme="minorHAnsi"/>
          <w:i/>
          <w:color w:val="000000" w:themeColor="text1"/>
          <w:sz w:val="24"/>
          <w:szCs w:val="24"/>
        </w:rPr>
        <w:t>ecarboni</w:t>
      </w:r>
      <w:r>
        <w:rPr>
          <w:rFonts w:cstheme="minorHAnsi"/>
          <w:i/>
          <w:color w:val="000000" w:themeColor="text1"/>
          <w:sz w:val="24"/>
          <w:szCs w:val="24"/>
        </w:rPr>
        <w:t>s</w:t>
      </w:r>
      <w:r w:rsidR="00CA6FC7">
        <w:rPr>
          <w:rFonts w:cstheme="minorHAnsi"/>
          <w:i/>
          <w:color w:val="000000" w:themeColor="text1"/>
          <w:sz w:val="24"/>
          <w:szCs w:val="24"/>
        </w:rPr>
        <w:t xml:space="preserve">e </w:t>
      </w:r>
      <w:r w:rsidR="00CA6FC7" w:rsidRPr="00836428">
        <w:rPr>
          <w:rFonts w:cstheme="minorHAnsi"/>
          <w:i/>
          <w:color w:val="000000" w:themeColor="text1"/>
          <w:sz w:val="24"/>
          <w:szCs w:val="24"/>
        </w:rPr>
        <w:t xml:space="preserve">the construction </w:t>
      </w:r>
      <w:r w:rsidR="00CA6FC7">
        <w:rPr>
          <w:rFonts w:cstheme="minorHAnsi"/>
          <w:i/>
          <w:color w:val="000000" w:themeColor="text1"/>
          <w:sz w:val="24"/>
          <w:szCs w:val="24"/>
        </w:rPr>
        <w:t xml:space="preserve">and building material </w:t>
      </w:r>
      <w:r w:rsidR="00CA6FC7" w:rsidRPr="00836428">
        <w:rPr>
          <w:rFonts w:cstheme="minorHAnsi"/>
          <w:i/>
          <w:color w:val="000000" w:themeColor="text1"/>
          <w:sz w:val="24"/>
          <w:szCs w:val="24"/>
        </w:rPr>
        <w:t>industr</w:t>
      </w:r>
      <w:r w:rsidR="00CA6FC7">
        <w:rPr>
          <w:rFonts w:cstheme="minorHAnsi"/>
          <w:i/>
          <w:color w:val="000000" w:themeColor="text1"/>
          <w:sz w:val="24"/>
          <w:szCs w:val="24"/>
        </w:rPr>
        <w:t xml:space="preserve">ies, the woodworking and the furniture industries and secure support of workers and society at large </w:t>
      </w:r>
      <w:r w:rsidR="00CA6FC7" w:rsidRPr="00836428">
        <w:rPr>
          <w:rFonts w:cstheme="minorHAnsi"/>
          <w:i/>
          <w:color w:val="000000" w:themeColor="text1"/>
          <w:sz w:val="24"/>
          <w:szCs w:val="24"/>
        </w:rPr>
        <w:t xml:space="preserve">implies that solidarity mechanisms are in place to ensure that </w:t>
      </w:r>
      <w:r w:rsidR="00CA6FC7">
        <w:rPr>
          <w:rFonts w:cstheme="minorHAnsi"/>
          <w:i/>
          <w:color w:val="000000" w:themeColor="text1"/>
          <w:sz w:val="24"/>
          <w:szCs w:val="24"/>
        </w:rPr>
        <w:t>all workers can benefit and that nobody is</w:t>
      </w:r>
      <w:r w:rsidR="00CA6FC7" w:rsidRPr="00836428">
        <w:rPr>
          <w:rFonts w:cstheme="minorHAnsi"/>
          <w:i/>
          <w:color w:val="000000" w:themeColor="text1"/>
          <w:sz w:val="24"/>
          <w:szCs w:val="24"/>
        </w:rPr>
        <w:t xml:space="preserve"> </w:t>
      </w:r>
      <w:r w:rsidR="00CA6FC7">
        <w:rPr>
          <w:rFonts w:cstheme="minorHAnsi"/>
          <w:i/>
          <w:color w:val="000000" w:themeColor="text1"/>
          <w:sz w:val="24"/>
          <w:szCs w:val="24"/>
        </w:rPr>
        <w:t xml:space="preserve">directly or indirectly </w:t>
      </w:r>
      <w:r w:rsidR="00CA6FC7" w:rsidRPr="00836428">
        <w:rPr>
          <w:rFonts w:cstheme="minorHAnsi"/>
          <w:i/>
          <w:color w:val="000000" w:themeColor="text1"/>
          <w:sz w:val="24"/>
          <w:szCs w:val="24"/>
        </w:rPr>
        <w:t>victimi</w:t>
      </w:r>
      <w:r>
        <w:rPr>
          <w:rFonts w:cstheme="minorHAnsi"/>
          <w:i/>
          <w:color w:val="000000" w:themeColor="text1"/>
          <w:sz w:val="24"/>
          <w:szCs w:val="24"/>
        </w:rPr>
        <w:t>s</w:t>
      </w:r>
      <w:r w:rsidR="00CA6FC7" w:rsidRPr="00836428">
        <w:rPr>
          <w:rFonts w:cstheme="minorHAnsi"/>
          <w:i/>
          <w:color w:val="000000" w:themeColor="text1"/>
          <w:sz w:val="24"/>
          <w:szCs w:val="24"/>
        </w:rPr>
        <w:t>ed by the European ambitions</w:t>
      </w:r>
      <w:r w:rsidR="002C2404">
        <w:rPr>
          <w:rFonts w:cstheme="minorHAnsi"/>
          <w:i/>
          <w:color w:val="000000" w:themeColor="text1"/>
          <w:sz w:val="24"/>
          <w:szCs w:val="24"/>
        </w:rPr>
        <w:t>.</w:t>
      </w:r>
    </w:p>
    <w:p w:rsidR="002434C7" w:rsidRPr="00836428" w:rsidRDefault="002434C7" w:rsidP="002434C7">
      <w:pPr>
        <w:spacing w:after="0" w:line="276" w:lineRule="auto"/>
        <w:jc w:val="both"/>
        <w:rPr>
          <w:rFonts w:cstheme="minorHAnsi"/>
          <w:i/>
          <w:color w:val="000000" w:themeColor="text1"/>
          <w:sz w:val="24"/>
          <w:szCs w:val="24"/>
        </w:rPr>
      </w:pPr>
    </w:p>
    <w:p w:rsidR="002434C7" w:rsidRDefault="002434C7" w:rsidP="002434C7">
      <w:pPr>
        <w:spacing w:after="0" w:line="276" w:lineRule="auto"/>
        <w:jc w:val="both"/>
        <w:rPr>
          <w:rFonts w:cstheme="minorHAnsi"/>
          <w:i/>
          <w:sz w:val="24"/>
          <w:szCs w:val="24"/>
        </w:rPr>
      </w:pPr>
      <w:r w:rsidRPr="00836428">
        <w:rPr>
          <w:rFonts w:cstheme="minorHAnsi"/>
          <w:i/>
          <w:color w:val="000000" w:themeColor="text1"/>
          <w:sz w:val="24"/>
          <w:szCs w:val="24"/>
        </w:rPr>
        <w:t xml:space="preserve">Building a Green </w:t>
      </w:r>
      <w:r w:rsidR="005078D5">
        <w:rPr>
          <w:rFonts w:cstheme="minorHAnsi"/>
          <w:i/>
          <w:color w:val="000000" w:themeColor="text1"/>
          <w:sz w:val="24"/>
          <w:szCs w:val="24"/>
        </w:rPr>
        <w:t>c</w:t>
      </w:r>
      <w:r w:rsidR="005078D5" w:rsidRPr="00836428">
        <w:rPr>
          <w:rFonts w:cstheme="minorHAnsi"/>
          <w:i/>
          <w:color w:val="000000" w:themeColor="text1"/>
          <w:sz w:val="24"/>
          <w:szCs w:val="24"/>
        </w:rPr>
        <w:t>onstruction</w:t>
      </w:r>
      <w:r w:rsidR="005078D5">
        <w:rPr>
          <w:rFonts w:cstheme="minorHAnsi"/>
          <w:i/>
          <w:color w:val="000000" w:themeColor="text1"/>
          <w:sz w:val="24"/>
          <w:szCs w:val="24"/>
        </w:rPr>
        <w:t xml:space="preserve"> industry</w:t>
      </w:r>
      <w:r w:rsidR="005078D5" w:rsidRPr="00836428">
        <w:rPr>
          <w:rFonts w:cstheme="minorHAnsi"/>
          <w:i/>
          <w:color w:val="000000" w:themeColor="text1"/>
          <w:sz w:val="24"/>
          <w:szCs w:val="24"/>
        </w:rPr>
        <w:t xml:space="preserve"> </w:t>
      </w:r>
      <w:r w:rsidRPr="00836428">
        <w:rPr>
          <w:rFonts w:cstheme="minorHAnsi"/>
          <w:i/>
          <w:color w:val="000000" w:themeColor="text1"/>
          <w:sz w:val="24"/>
          <w:szCs w:val="24"/>
        </w:rPr>
        <w:t>implies that we also build an inclusive</w:t>
      </w:r>
      <w:r w:rsidR="005078D5">
        <w:rPr>
          <w:rFonts w:cstheme="minorHAnsi"/>
          <w:i/>
          <w:color w:val="000000" w:themeColor="text1"/>
          <w:sz w:val="24"/>
          <w:szCs w:val="24"/>
        </w:rPr>
        <w:t xml:space="preserve"> and</w:t>
      </w:r>
      <w:r w:rsidRPr="00836428">
        <w:rPr>
          <w:rFonts w:cstheme="minorHAnsi"/>
          <w:i/>
          <w:color w:val="000000" w:themeColor="text1"/>
          <w:sz w:val="24"/>
          <w:szCs w:val="24"/>
        </w:rPr>
        <w:t xml:space="preserve"> cohesive society. For the EFBWW</w:t>
      </w:r>
      <w:r w:rsidR="005078D5">
        <w:rPr>
          <w:rFonts w:cstheme="minorHAnsi"/>
          <w:i/>
          <w:color w:val="000000" w:themeColor="text1"/>
          <w:sz w:val="24"/>
          <w:szCs w:val="24"/>
        </w:rPr>
        <w:t>,</w:t>
      </w:r>
      <w:r w:rsidRPr="00836428">
        <w:rPr>
          <w:rFonts w:cstheme="minorHAnsi"/>
          <w:i/>
          <w:color w:val="000000" w:themeColor="text1"/>
          <w:sz w:val="24"/>
          <w:szCs w:val="24"/>
        </w:rPr>
        <w:t xml:space="preserve"> it is essential that the transformation of the construction industry </w:t>
      </w:r>
      <w:r>
        <w:rPr>
          <w:rFonts w:cstheme="minorHAnsi"/>
          <w:i/>
          <w:color w:val="000000" w:themeColor="text1"/>
          <w:sz w:val="24"/>
          <w:szCs w:val="24"/>
        </w:rPr>
        <w:t xml:space="preserve">and allied industries </w:t>
      </w:r>
      <w:r w:rsidRPr="00836428">
        <w:rPr>
          <w:rFonts w:cstheme="minorHAnsi"/>
          <w:i/>
          <w:color w:val="000000" w:themeColor="text1"/>
          <w:sz w:val="24"/>
          <w:szCs w:val="24"/>
        </w:rPr>
        <w:t>involves the social partners</w:t>
      </w:r>
      <w:r w:rsidRPr="00836428">
        <w:rPr>
          <w:rFonts w:cstheme="minorHAnsi"/>
          <w:i/>
          <w:sz w:val="24"/>
          <w:szCs w:val="24"/>
        </w:rPr>
        <w:t xml:space="preserve">. After all, </w:t>
      </w:r>
      <w:r w:rsidR="005078D5">
        <w:rPr>
          <w:rFonts w:cstheme="minorHAnsi"/>
          <w:i/>
          <w:sz w:val="24"/>
          <w:szCs w:val="24"/>
        </w:rPr>
        <w:t>it is workers who buil</w:t>
      </w:r>
      <w:r w:rsidR="00470709">
        <w:rPr>
          <w:rFonts w:cstheme="minorHAnsi"/>
          <w:i/>
          <w:sz w:val="24"/>
          <w:szCs w:val="24"/>
        </w:rPr>
        <w:t>d</w:t>
      </w:r>
      <w:r w:rsidR="005078D5">
        <w:rPr>
          <w:rFonts w:cstheme="minorHAnsi"/>
          <w:i/>
          <w:sz w:val="24"/>
          <w:szCs w:val="24"/>
        </w:rPr>
        <w:t xml:space="preserve"> a </w:t>
      </w:r>
      <w:r w:rsidRPr="00836428">
        <w:rPr>
          <w:rFonts w:cstheme="minorHAnsi"/>
          <w:i/>
          <w:sz w:val="24"/>
          <w:szCs w:val="24"/>
        </w:rPr>
        <w:t>Green construction ind</w:t>
      </w:r>
      <w:r>
        <w:rPr>
          <w:rFonts w:cstheme="minorHAnsi"/>
          <w:i/>
          <w:sz w:val="24"/>
          <w:szCs w:val="24"/>
        </w:rPr>
        <w:t>ustry</w:t>
      </w:r>
      <w:r w:rsidR="005078D5">
        <w:rPr>
          <w:rFonts w:cstheme="minorHAnsi"/>
          <w:i/>
          <w:sz w:val="24"/>
          <w:szCs w:val="24"/>
        </w:rPr>
        <w:t>!</w:t>
      </w:r>
      <w:r w:rsidRPr="00836428">
        <w:rPr>
          <w:rFonts w:cstheme="minorHAnsi"/>
          <w:i/>
          <w:sz w:val="24"/>
          <w:szCs w:val="24"/>
        </w:rPr>
        <w:t xml:space="preserve"> </w:t>
      </w:r>
    </w:p>
    <w:p w:rsidR="00AB09BE" w:rsidRDefault="00AB09BE"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9B2A50" w:rsidRDefault="009B2A50" w:rsidP="002434C7">
      <w:pPr>
        <w:spacing w:after="0" w:line="276" w:lineRule="auto"/>
        <w:jc w:val="both"/>
        <w:rPr>
          <w:rFonts w:cstheme="minorHAnsi"/>
          <w:i/>
          <w:sz w:val="24"/>
          <w:szCs w:val="24"/>
        </w:rPr>
      </w:pPr>
    </w:p>
    <w:p w:rsidR="00AB09BE" w:rsidRDefault="00AB09BE" w:rsidP="002434C7">
      <w:pPr>
        <w:spacing w:after="0" w:line="276" w:lineRule="auto"/>
        <w:jc w:val="both"/>
        <w:rPr>
          <w:rFonts w:cstheme="minorHAnsi"/>
          <w:i/>
          <w:sz w:val="24"/>
          <w:szCs w:val="24"/>
        </w:rPr>
      </w:pPr>
    </w:p>
    <w:p w:rsidR="00834810" w:rsidRDefault="00834810" w:rsidP="002434C7">
      <w:pPr>
        <w:spacing w:after="0" w:line="276" w:lineRule="auto"/>
        <w:jc w:val="both"/>
        <w:rPr>
          <w:rFonts w:cstheme="minorHAnsi"/>
          <w:i/>
          <w:sz w:val="24"/>
          <w:szCs w:val="24"/>
        </w:rPr>
      </w:pPr>
    </w:p>
    <w:p w:rsidR="001B2AC2" w:rsidRDefault="001B2AC2" w:rsidP="003E4B27">
      <w:pPr>
        <w:spacing w:after="0" w:line="276" w:lineRule="auto"/>
        <w:jc w:val="both"/>
        <w:rPr>
          <w:rFonts w:cstheme="minorHAnsi"/>
          <w:b/>
          <w:color w:val="000000" w:themeColor="text1"/>
          <w:sz w:val="24"/>
          <w:szCs w:val="24"/>
          <w:shd w:val="clear" w:color="auto" w:fill="FFFFFF"/>
        </w:rPr>
      </w:pPr>
    </w:p>
    <w:p w:rsidR="001B2AC2" w:rsidRDefault="001B2AC2" w:rsidP="003E4B27">
      <w:pPr>
        <w:spacing w:after="0" w:line="276" w:lineRule="auto"/>
        <w:jc w:val="both"/>
        <w:rPr>
          <w:rFonts w:cstheme="minorHAnsi"/>
          <w:b/>
          <w:color w:val="000000" w:themeColor="text1"/>
          <w:sz w:val="24"/>
          <w:szCs w:val="24"/>
          <w:shd w:val="clear" w:color="auto" w:fill="FFFFFF"/>
        </w:rPr>
      </w:pPr>
    </w:p>
    <w:p w:rsidR="00834810" w:rsidRDefault="00834810" w:rsidP="003E4B27">
      <w:pPr>
        <w:spacing w:after="0" w:line="276" w:lineRule="auto"/>
        <w:jc w:val="both"/>
        <w:rPr>
          <w:rFonts w:cstheme="minorHAnsi"/>
          <w:b/>
          <w:color w:val="000000" w:themeColor="text1"/>
          <w:sz w:val="24"/>
          <w:szCs w:val="24"/>
          <w:shd w:val="clear" w:color="auto" w:fill="FFFFFF"/>
        </w:rPr>
      </w:pPr>
    </w:p>
    <w:p w:rsidR="00AB09BE" w:rsidRPr="002401A2" w:rsidRDefault="00AB09BE" w:rsidP="003E4B27">
      <w:pPr>
        <w:spacing w:after="0" w:line="276" w:lineRule="auto"/>
        <w:jc w:val="both"/>
        <w:rPr>
          <w:rFonts w:cstheme="minorHAnsi"/>
          <w:b/>
          <w:color w:val="000000" w:themeColor="text1"/>
          <w:sz w:val="24"/>
          <w:szCs w:val="24"/>
          <w:shd w:val="clear" w:color="auto" w:fill="FFFFFF"/>
        </w:rPr>
      </w:pPr>
      <w:r w:rsidRPr="002401A2">
        <w:rPr>
          <w:rFonts w:cstheme="minorHAnsi"/>
          <w:b/>
          <w:color w:val="000000" w:themeColor="text1"/>
          <w:sz w:val="24"/>
          <w:szCs w:val="24"/>
          <w:shd w:val="clear" w:color="auto" w:fill="FFFFFF"/>
        </w:rPr>
        <w:lastRenderedPageBreak/>
        <w:t>OUR MAIN CALL FOR ACTION</w:t>
      </w:r>
    </w:p>
    <w:p w:rsidR="000235CE" w:rsidRDefault="000235CE" w:rsidP="000235CE">
      <w:pPr>
        <w:pStyle w:val="Ttulo3"/>
        <w:numPr>
          <w:ilvl w:val="0"/>
          <w:numId w:val="0"/>
        </w:numPr>
        <w:spacing w:line="276" w:lineRule="auto"/>
        <w:ind w:left="720" w:hanging="720"/>
        <w:rPr>
          <w:rFonts w:asciiTheme="minorHAnsi" w:eastAsia="Times New Roman" w:hAnsiTheme="minorHAnsi" w:cstheme="minorHAnsi"/>
          <w:sz w:val="24"/>
          <w:szCs w:val="24"/>
        </w:rPr>
      </w:pPr>
    </w:p>
    <w:p w:rsidR="00B34026" w:rsidRDefault="000235CE" w:rsidP="000235CE">
      <w:pPr>
        <w:pStyle w:val="Ttulo3"/>
        <w:numPr>
          <w:ilvl w:val="0"/>
          <w:numId w:val="0"/>
        </w:numPr>
        <w:spacing w:line="276" w:lineRule="auto"/>
        <w:ind w:left="720" w:hanging="720"/>
        <w:rPr>
          <w:rFonts w:asciiTheme="minorHAnsi" w:eastAsia="Times New Roman" w:hAnsiTheme="minorHAnsi" w:cstheme="minorHAnsi"/>
          <w:color w:val="000000" w:themeColor="text1"/>
          <w:sz w:val="24"/>
          <w:szCs w:val="24"/>
          <w:lang w:val="en-US"/>
        </w:rPr>
      </w:pPr>
      <w:r w:rsidRPr="00B34026">
        <w:rPr>
          <w:rFonts w:asciiTheme="minorHAnsi" w:eastAsia="Times New Roman" w:hAnsiTheme="minorHAnsi" w:cstheme="minorHAnsi"/>
          <w:color w:val="000000" w:themeColor="text1"/>
          <w:sz w:val="24"/>
          <w:szCs w:val="24"/>
          <w:lang w:val="en-US"/>
        </w:rPr>
        <w:t>For our industries to become climate neutral, we need an ambitious EGD action plan that covers</w:t>
      </w:r>
      <w:r w:rsidR="00B34026">
        <w:rPr>
          <w:rFonts w:asciiTheme="minorHAnsi" w:eastAsia="Times New Roman" w:hAnsiTheme="minorHAnsi" w:cstheme="minorHAnsi"/>
          <w:color w:val="000000" w:themeColor="text1"/>
          <w:sz w:val="24"/>
          <w:szCs w:val="24"/>
          <w:lang w:val="en-US"/>
        </w:rPr>
        <w:t xml:space="preserve"> </w:t>
      </w:r>
    </w:p>
    <w:p w:rsidR="000235CE" w:rsidRPr="00B34026" w:rsidRDefault="000235CE" w:rsidP="000235CE">
      <w:pPr>
        <w:pStyle w:val="Ttulo3"/>
        <w:numPr>
          <w:ilvl w:val="0"/>
          <w:numId w:val="0"/>
        </w:numPr>
        <w:spacing w:line="276" w:lineRule="auto"/>
        <w:ind w:left="720" w:hanging="720"/>
        <w:rPr>
          <w:rFonts w:asciiTheme="minorHAnsi" w:eastAsia="Times New Roman" w:hAnsiTheme="minorHAnsi" w:cstheme="minorHAnsi"/>
          <w:color w:val="000000" w:themeColor="text1"/>
          <w:sz w:val="24"/>
          <w:szCs w:val="24"/>
          <w:lang w:val="en-US"/>
        </w:rPr>
      </w:pPr>
      <w:proofErr w:type="gramStart"/>
      <w:r w:rsidRPr="00B34026">
        <w:rPr>
          <w:rFonts w:asciiTheme="minorHAnsi" w:eastAsia="Times New Roman" w:hAnsiTheme="minorHAnsi" w:cstheme="minorHAnsi"/>
          <w:color w:val="000000" w:themeColor="text1"/>
          <w:sz w:val="24"/>
          <w:szCs w:val="24"/>
          <w:lang w:val="en-US"/>
        </w:rPr>
        <w:t>the</w:t>
      </w:r>
      <w:proofErr w:type="gramEnd"/>
      <w:r w:rsidRPr="00B34026">
        <w:rPr>
          <w:rFonts w:asciiTheme="minorHAnsi" w:eastAsia="Times New Roman" w:hAnsiTheme="minorHAnsi" w:cstheme="minorHAnsi"/>
          <w:color w:val="000000" w:themeColor="text1"/>
          <w:sz w:val="24"/>
          <w:szCs w:val="24"/>
          <w:lang w:val="en-US"/>
        </w:rPr>
        <w:t xml:space="preserve"> following action points</w:t>
      </w:r>
      <w:r w:rsidR="00B34026">
        <w:rPr>
          <w:rFonts w:asciiTheme="minorHAnsi" w:eastAsia="Times New Roman" w:hAnsiTheme="minorHAnsi" w:cstheme="minorHAnsi"/>
          <w:color w:val="000000" w:themeColor="text1"/>
          <w:sz w:val="24"/>
          <w:szCs w:val="24"/>
          <w:lang w:val="en-US"/>
        </w:rPr>
        <w:t>:</w:t>
      </w:r>
    </w:p>
    <w:p w:rsidR="002B7F37" w:rsidRPr="00B34026" w:rsidRDefault="002B7F37" w:rsidP="002B7F37">
      <w:pPr>
        <w:spacing w:after="0" w:line="276" w:lineRule="auto"/>
        <w:jc w:val="both"/>
        <w:rPr>
          <w:rFonts w:eastAsia="Times New Roman" w:cstheme="minorHAnsi"/>
          <w:color w:val="000000" w:themeColor="text1"/>
          <w:sz w:val="24"/>
          <w:szCs w:val="24"/>
          <w:lang w:val="en-US"/>
        </w:rPr>
      </w:pPr>
    </w:p>
    <w:p w:rsidR="000235CE" w:rsidRPr="00B34026" w:rsidRDefault="000235CE" w:rsidP="000235CE">
      <w:pPr>
        <w:pStyle w:val="PargrafodaLista"/>
        <w:numPr>
          <w:ilvl w:val="0"/>
          <w:numId w:val="34"/>
        </w:numPr>
        <w:spacing w:after="0"/>
        <w:jc w:val="both"/>
        <w:rPr>
          <w:rFonts w:eastAsia="Times New Roman" w:cstheme="minorHAnsi"/>
          <w:color w:val="000000" w:themeColor="text1"/>
          <w:sz w:val="24"/>
          <w:szCs w:val="24"/>
          <w:lang w:val="en-US"/>
        </w:rPr>
      </w:pPr>
      <w:r w:rsidRPr="00B34026">
        <w:rPr>
          <w:rFonts w:eastAsia="Times New Roman" w:cstheme="minorHAnsi"/>
          <w:color w:val="000000" w:themeColor="text1"/>
          <w:sz w:val="24"/>
          <w:szCs w:val="24"/>
          <w:lang w:val="en-US"/>
        </w:rPr>
        <w:t>European, national, regional and local trade unions need to be consulted on the design and implementation of economic, employment and social policies of the EGD aspects as the European environmental ambitions will heavily impact workers in our industries.</w:t>
      </w:r>
    </w:p>
    <w:p w:rsidR="000235CE" w:rsidRDefault="000235CE" w:rsidP="000235CE">
      <w:pPr>
        <w:pStyle w:val="Ttulo3"/>
        <w:numPr>
          <w:ilvl w:val="0"/>
          <w:numId w:val="4"/>
        </w:numPr>
        <w:spacing w:line="276" w:lineRule="auto"/>
        <w:rPr>
          <w:rFonts w:asciiTheme="minorHAnsi" w:eastAsia="Times New Roman" w:hAnsiTheme="minorHAnsi" w:cstheme="minorHAnsi"/>
          <w:sz w:val="24"/>
          <w:szCs w:val="24"/>
        </w:rPr>
      </w:pPr>
      <w:r w:rsidRPr="00836428">
        <w:rPr>
          <w:rFonts w:asciiTheme="minorHAnsi" w:eastAsia="Times New Roman" w:hAnsiTheme="minorHAnsi" w:cstheme="minorHAnsi"/>
          <w:sz w:val="24"/>
          <w:szCs w:val="24"/>
        </w:rPr>
        <w:t xml:space="preserve">A </w:t>
      </w:r>
      <w:r>
        <w:rPr>
          <w:rFonts w:asciiTheme="minorHAnsi" w:eastAsia="Times New Roman" w:hAnsiTheme="minorHAnsi" w:cstheme="minorHAnsi"/>
          <w:sz w:val="24"/>
          <w:szCs w:val="24"/>
        </w:rPr>
        <w:t xml:space="preserve">full involvement of trade unions in a </w:t>
      </w:r>
      <w:r w:rsidRPr="00836428">
        <w:rPr>
          <w:rFonts w:asciiTheme="minorHAnsi" w:eastAsia="Times New Roman" w:hAnsiTheme="minorHAnsi" w:cstheme="minorHAnsi"/>
          <w:sz w:val="24"/>
          <w:szCs w:val="24"/>
        </w:rPr>
        <w:t xml:space="preserve">structured </w:t>
      </w:r>
      <w:proofErr w:type="spellStart"/>
      <w:r w:rsidRPr="00836428">
        <w:rPr>
          <w:rFonts w:asciiTheme="minorHAnsi" w:eastAsia="Times New Roman" w:hAnsiTheme="minorHAnsi" w:cstheme="minorHAnsi"/>
          <w:sz w:val="24"/>
          <w:szCs w:val="24"/>
        </w:rPr>
        <w:t>sectoral</w:t>
      </w:r>
      <w:proofErr w:type="spellEnd"/>
      <w:r w:rsidRPr="00836428">
        <w:rPr>
          <w:rFonts w:asciiTheme="minorHAnsi" w:eastAsia="Times New Roman" w:hAnsiTheme="minorHAnsi" w:cstheme="minorHAnsi"/>
          <w:sz w:val="24"/>
          <w:szCs w:val="24"/>
        </w:rPr>
        <w:t xml:space="preserve"> social dialogue at the various levels</w:t>
      </w:r>
      <w:r w:rsidR="007D67FD">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should be guaranteed. This is essential to define</w:t>
      </w:r>
      <w:r w:rsidRPr="00836428">
        <w:rPr>
          <w:rFonts w:asciiTheme="minorHAnsi" w:eastAsia="Times New Roman" w:hAnsiTheme="minorHAnsi" w:cstheme="minorHAnsi"/>
          <w:sz w:val="24"/>
          <w:szCs w:val="24"/>
        </w:rPr>
        <w:t xml:space="preserve"> joined-up policies whose implementation will ensure that the circular economy is applied</w:t>
      </w:r>
      <w:r>
        <w:rPr>
          <w:rFonts w:asciiTheme="minorHAnsi" w:eastAsia="Times New Roman" w:hAnsiTheme="minorHAnsi" w:cstheme="minorHAnsi"/>
          <w:sz w:val="24"/>
          <w:szCs w:val="24"/>
        </w:rPr>
        <w:t>.</w:t>
      </w:r>
    </w:p>
    <w:p w:rsidR="000235CE" w:rsidRDefault="000235CE" w:rsidP="007D67FD">
      <w:pPr>
        <w:pStyle w:val="PargrafodaLista"/>
        <w:numPr>
          <w:ilvl w:val="0"/>
          <w:numId w:val="4"/>
        </w:numPr>
        <w:spacing w:after="0"/>
        <w:jc w:val="both"/>
        <w:rPr>
          <w:rFonts w:eastAsia="Times New Roman" w:cstheme="minorHAnsi"/>
          <w:color w:val="000000" w:themeColor="text1"/>
          <w:sz w:val="24"/>
          <w:szCs w:val="24"/>
          <w:lang w:val="en-US"/>
        </w:rPr>
      </w:pPr>
      <w:r w:rsidRPr="000235CE">
        <w:rPr>
          <w:rFonts w:eastAsia="Times New Roman" w:cstheme="minorHAnsi"/>
          <w:color w:val="000000" w:themeColor="text1"/>
          <w:sz w:val="24"/>
          <w:szCs w:val="24"/>
          <w:lang w:val="en-US"/>
        </w:rPr>
        <w:t>No workers are left behind, with particular attention to the low skilled workers, women, migrants, youngsters and older workers. In the context of just transition, workers should have a right to retraining and/or mediation towards other jobs or industries</w:t>
      </w:r>
      <w:r w:rsidR="00102D14">
        <w:rPr>
          <w:rFonts w:eastAsia="Times New Roman" w:cstheme="minorHAnsi"/>
          <w:color w:val="000000" w:themeColor="text1"/>
          <w:sz w:val="24"/>
          <w:szCs w:val="24"/>
          <w:lang w:val="en-US"/>
        </w:rPr>
        <w:t>.</w:t>
      </w:r>
      <w:r w:rsidR="00544220">
        <w:rPr>
          <w:rFonts w:eastAsia="Times New Roman" w:cstheme="minorHAnsi"/>
          <w:color w:val="000000" w:themeColor="text1"/>
          <w:sz w:val="24"/>
          <w:szCs w:val="24"/>
          <w:lang w:val="en-US"/>
        </w:rPr>
        <w:t xml:space="preserve"> </w:t>
      </w:r>
      <w:r w:rsidR="00102D14">
        <w:rPr>
          <w:rFonts w:eastAsia="Times New Roman" w:cstheme="minorHAnsi"/>
          <w:color w:val="000000" w:themeColor="text1"/>
          <w:sz w:val="24"/>
          <w:szCs w:val="24"/>
          <w:lang w:val="en-US"/>
        </w:rPr>
        <w:t>A</w:t>
      </w:r>
      <w:r w:rsidRPr="000235CE">
        <w:rPr>
          <w:rFonts w:eastAsia="Times New Roman" w:cstheme="minorHAnsi"/>
          <w:color w:val="000000" w:themeColor="text1"/>
          <w:sz w:val="24"/>
          <w:szCs w:val="24"/>
          <w:lang w:val="en-US"/>
        </w:rPr>
        <w:t xml:space="preserve"> basic digital and environmental training should be guaranteed to all workers.</w:t>
      </w:r>
    </w:p>
    <w:p w:rsidR="00B34026" w:rsidRPr="00B34026" w:rsidRDefault="00102D14" w:rsidP="00B34026">
      <w:pPr>
        <w:pStyle w:val="bodytext1"/>
        <w:numPr>
          <w:ilvl w:val="0"/>
          <w:numId w:val="4"/>
        </w:numPr>
        <w:spacing w:before="0" w:beforeAutospacing="0" w:after="0" w:afterAutospacing="0" w:line="276" w:lineRule="auto"/>
        <w:rPr>
          <w:rFonts w:cstheme="minorHAnsi"/>
          <w:color w:val="000000" w:themeColor="text1"/>
          <w:lang w:val="en-US"/>
        </w:rPr>
      </w:pPr>
      <w:r>
        <w:rPr>
          <w:rFonts w:asciiTheme="minorHAnsi" w:hAnsiTheme="minorHAnsi" w:cstheme="minorHAnsi"/>
        </w:rPr>
        <w:t>S</w:t>
      </w:r>
      <w:r w:rsidR="00B34026" w:rsidRPr="007D67FD">
        <w:rPr>
          <w:rFonts w:asciiTheme="minorHAnsi" w:hAnsiTheme="minorHAnsi" w:cstheme="minorHAnsi"/>
        </w:rPr>
        <w:t>pecial attention</w:t>
      </w:r>
      <w:r w:rsidR="00B34026">
        <w:rPr>
          <w:rFonts w:asciiTheme="minorHAnsi" w:hAnsiTheme="minorHAnsi" w:cstheme="minorHAnsi"/>
        </w:rPr>
        <w:t xml:space="preserve"> should be paid</w:t>
      </w:r>
      <w:r w:rsidR="00B34026" w:rsidRPr="007D67FD">
        <w:rPr>
          <w:rFonts w:asciiTheme="minorHAnsi" w:hAnsiTheme="minorHAnsi" w:cstheme="minorHAnsi"/>
        </w:rPr>
        <w:t xml:space="preserve"> to the health and safety of workers, especially </w:t>
      </w:r>
      <w:r>
        <w:rPr>
          <w:rFonts w:asciiTheme="minorHAnsi" w:hAnsiTheme="minorHAnsi" w:cstheme="minorHAnsi"/>
        </w:rPr>
        <w:t>regarding</w:t>
      </w:r>
      <w:r w:rsidR="00B34026" w:rsidRPr="007D67FD">
        <w:rPr>
          <w:rFonts w:asciiTheme="minorHAnsi" w:hAnsiTheme="minorHAnsi" w:cstheme="minorHAnsi"/>
        </w:rPr>
        <w:t xml:space="preserve"> new manufacturing systems, toxicity, resource processing methods, work with new (raw) materials and waste</w:t>
      </w:r>
      <w:r w:rsidR="00B34026">
        <w:rPr>
          <w:rFonts w:asciiTheme="minorHAnsi" w:hAnsiTheme="minorHAnsi" w:cstheme="minorHAnsi"/>
        </w:rPr>
        <w:t>.</w:t>
      </w:r>
    </w:p>
    <w:p w:rsidR="007D67FD" w:rsidRPr="00836428" w:rsidRDefault="007D67FD" w:rsidP="007D67FD">
      <w:pPr>
        <w:pStyle w:val="Ttulo3"/>
        <w:numPr>
          <w:ilvl w:val="0"/>
          <w:numId w:val="4"/>
        </w:numPr>
        <w:spacing w:line="276"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w:t>
      </w:r>
      <w:r w:rsidRPr="00836428">
        <w:rPr>
          <w:rFonts w:asciiTheme="minorHAnsi" w:eastAsia="Times New Roman" w:hAnsiTheme="minorHAnsi" w:cstheme="minorHAnsi"/>
          <w:sz w:val="24"/>
          <w:szCs w:val="24"/>
        </w:rPr>
        <w:t xml:space="preserve"> fair and sustainable transition process</w:t>
      </w:r>
      <w:r>
        <w:rPr>
          <w:rFonts w:asciiTheme="minorHAnsi" w:eastAsia="Times New Roman" w:hAnsiTheme="minorHAnsi" w:cstheme="minorHAnsi"/>
          <w:sz w:val="24"/>
          <w:szCs w:val="24"/>
        </w:rPr>
        <w:t xml:space="preserve"> should be guaranteed. </w:t>
      </w:r>
      <w:r w:rsidRPr="00D75660">
        <w:rPr>
          <w:rFonts w:asciiTheme="minorHAnsi" w:eastAsia="Times New Roman" w:hAnsiTheme="minorHAnsi" w:cstheme="minorHAnsi"/>
          <w:sz w:val="24"/>
          <w:szCs w:val="24"/>
        </w:rPr>
        <w:t>The shift to the circular economy should not pose social justice problems for workers, in p</w:t>
      </w:r>
      <w:r w:rsidRPr="00836428">
        <w:rPr>
          <w:rFonts w:asciiTheme="minorHAnsi" w:eastAsia="Times New Roman" w:hAnsiTheme="minorHAnsi" w:cstheme="minorHAnsi"/>
          <w:sz w:val="24"/>
          <w:szCs w:val="24"/>
        </w:rPr>
        <w:t>articular for micro and small enterprises</w:t>
      </w:r>
      <w:r>
        <w:rPr>
          <w:rFonts w:asciiTheme="minorHAnsi" w:eastAsia="Times New Roman" w:hAnsiTheme="minorHAnsi" w:cstheme="minorHAnsi"/>
          <w:sz w:val="24"/>
          <w:szCs w:val="24"/>
        </w:rPr>
        <w:t xml:space="preserve">.  </w:t>
      </w:r>
    </w:p>
    <w:p w:rsidR="007D67FD" w:rsidRPr="00544220" w:rsidRDefault="007D67FD" w:rsidP="00544220">
      <w:pPr>
        <w:pStyle w:val="Ttulo3"/>
        <w:numPr>
          <w:ilvl w:val="0"/>
          <w:numId w:val="4"/>
        </w:numPr>
        <w:spacing w:line="276" w:lineRule="auto"/>
        <w:rPr>
          <w:rFonts w:eastAsia="Times New Roman" w:cstheme="minorHAnsi"/>
          <w:sz w:val="24"/>
          <w:szCs w:val="24"/>
        </w:rPr>
      </w:pPr>
      <w:r w:rsidRPr="00544220">
        <w:rPr>
          <w:rFonts w:asciiTheme="minorHAnsi" w:eastAsia="Times New Roman" w:hAnsiTheme="minorHAnsi" w:cstheme="minorHAnsi"/>
          <w:sz w:val="24"/>
          <w:szCs w:val="24"/>
        </w:rPr>
        <w:t>A financial safety net should be available to support vulnerable workers, wh</w:t>
      </w:r>
      <w:r w:rsidR="00102D14">
        <w:rPr>
          <w:rFonts w:asciiTheme="minorHAnsi" w:eastAsia="Times New Roman" w:hAnsiTheme="minorHAnsi" w:cstheme="minorHAnsi"/>
          <w:sz w:val="24"/>
          <w:szCs w:val="24"/>
        </w:rPr>
        <w:t xml:space="preserve">o risk being </w:t>
      </w:r>
      <w:r w:rsidRPr="00544220">
        <w:rPr>
          <w:rFonts w:asciiTheme="minorHAnsi" w:eastAsia="Times New Roman" w:hAnsiTheme="minorHAnsi" w:cstheme="minorHAnsi"/>
          <w:sz w:val="24"/>
          <w:szCs w:val="24"/>
        </w:rPr>
        <w:t xml:space="preserve">  pushed out of the labour market. </w:t>
      </w:r>
      <w:proofErr w:type="gramStart"/>
      <w:r w:rsidRPr="00544220">
        <w:rPr>
          <w:rFonts w:asciiTheme="minorHAnsi" w:eastAsia="Times New Roman" w:hAnsiTheme="minorHAnsi" w:cstheme="minorHAnsi"/>
          <w:sz w:val="24"/>
          <w:szCs w:val="24"/>
        </w:rPr>
        <w:t>The</w:t>
      </w:r>
      <w:r w:rsidR="00102D14">
        <w:rPr>
          <w:rFonts w:asciiTheme="minorHAnsi" w:eastAsia="Times New Roman" w:hAnsiTheme="minorHAnsi" w:cstheme="minorHAnsi"/>
          <w:sz w:val="24"/>
          <w:szCs w:val="24"/>
        </w:rPr>
        <w:t>se</w:t>
      </w:r>
      <w:r w:rsidRPr="00544220">
        <w:rPr>
          <w:rFonts w:asciiTheme="minorHAnsi" w:eastAsia="Times New Roman" w:hAnsiTheme="minorHAnsi" w:cstheme="minorHAnsi"/>
          <w:sz w:val="24"/>
          <w:szCs w:val="24"/>
        </w:rPr>
        <w:t xml:space="preserve"> workers risk losing </w:t>
      </w:r>
      <w:r w:rsidR="00102D14">
        <w:rPr>
          <w:rFonts w:asciiTheme="minorHAnsi" w:eastAsia="Times New Roman" w:hAnsiTheme="minorHAnsi" w:cstheme="minorHAnsi"/>
          <w:sz w:val="24"/>
          <w:szCs w:val="24"/>
        </w:rPr>
        <w:t xml:space="preserve">their </w:t>
      </w:r>
      <w:r w:rsidRPr="00544220">
        <w:rPr>
          <w:rFonts w:asciiTheme="minorHAnsi" w:eastAsia="Times New Roman" w:hAnsiTheme="minorHAnsi" w:cstheme="minorHAnsi"/>
          <w:sz w:val="24"/>
          <w:szCs w:val="24"/>
        </w:rPr>
        <w:t>jobs</w:t>
      </w:r>
      <w:r w:rsidR="00102D14">
        <w:rPr>
          <w:rFonts w:asciiTheme="minorHAnsi" w:eastAsia="Times New Roman" w:hAnsiTheme="minorHAnsi" w:cstheme="minorHAnsi"/>
          <w:sz w:val="24"/>
          <w:szCs w:val="24"/>
        </w:rPr>
        <w:t xml:space="preserve"> and being</w:t>
      </w:r>
      <w:r w:rsidRPr="00544220">
        <w:rPr>
          <w:rFonts w:asciiTheme="minorHAnsi" w:eastAsia="Times New Roman" w:hAnsiTheme="minorHAnsi" w:cstheme="minorHAnsi"/>
          <w:sz w:val="24"/>
          <w:szCs w:val="24"/>
        </w:rPr>
        <w:t xml:space="preserve"> </w:t>
      </w:r>
      <w:r w:rsidR="00102D14">
        <w:rPr>
          <w:rFonts w:asciiTheme="minorHAnsi" w:eastAsia="Times New Roman" w:hAnsiTheme="minorHAnsi" w:cstheme="minorHAnsi"/>
          <w:sz w:val="24"/>
          <w:szCs w:val="24"/>
        </w:rPr>
        <w:t xml:space="preserve">confronted with </w:t>
      </w:r>
      <w:r w:rsidRPr="00544220">
        <w:rPr>
          <w:rFonts w:asciiTheme="minorHAnsi" w:eastAsia="Times New Roman" w:hAnsiTheme="minorHAnsi" w:cstheme="minorHAnsi"/>
          <w:sz w:val="24"/>
          <w:szCs w:val="24"/>
        </w:rPr>
        <w:t>occupational health and safety hazards and other transition risks.</w:t>
      </w:r>
      <w:proofErr w:type="gramEnd"/>
      <w:r w:rsidRPr="00544220">
        <w:rPr>
          <w:rFonts w:asciiTheme="minorHAnsi" w:eastAsia="Times New Roman" w:hAnsiTheme="minorHAnsi" w:cstheme="minorHAnsi"/>
          <w:sz w:val="24"/>
          <w:szCs w:val="24"/>
        </w:rPr>
        <w:t xml:space="preserve"> </w:t>
      </w:r>
    </w:p>
    <w:p w:rsidR="000F785C" w:rsidRPr="00544220" w:rsidRDefault="000F785C" w:rsidP="00544220">
      <w:pPr>
        <w:pStyle w:val="Ttulo3"/>
        <w:numPr>
          <w:ilvl w:val="0"/>
          <w:numId w:val="4"/>
        </w:numPr>
        <w:spacing w:line="276" w:lineRule="auto"/>
        <w:rPr>
          <w:rFonts w:eastAsia="Times New Roman" w:cstheme="minorHAnsi"/>
          <w:sz w:val="24"/>
          <w:szCs w:val="24"/>
        </w:rPr>
      </w:pPr>
      <w:r w:rsidRPr="00544220">
        <w:rPr>
          <w:rFonts w:asciiTheme="minorHAnsi" w:eastAsia="Times New Roman" w:hAnsiTheme="minorHAnsi" w:cstheme="minorHAnsi"/>
          <w:sz w:val="24"/>
          <w:szCs w:val="24"/>
        </w:rPr>
        <w:t xml:space="preserve">Further specifications on how money from the Just Transition Mechanism will be distributed among different sectors and regions are needed. Workers shouldn’t bear the burden of financing the transition towards green and circular industries. </w:t>
      </w:r>
    </w:p>
    <w:p w:rsidR="000F785C" w:rsidRDefault="00025BAA" w:rsidP="000F785C">
      <w:pPr>
        <w:pStyle w:val="PargrafodaLista"/>
        <w:numPr>
          <w:ilvl w:val="0"/>
          <w:numId w:val="4"/>
        </w:numPr>
        <w:jc w:val="both"/>
        <w:rPr>
          <w:sz w:val="24"/>
          <w:szCs w:val="24"/>
          <w:lang w:val="en-US"/>
        </w:rPr>
      </w:pPr>
      <w:r>
        <w:rPr>
          <w:sz w:val="24"/>
          <w:szCs w:val="24"/>
          <w:lang w:val="en-US"/>
        </w:rPr>
        <w:t>N</w:t>
      </w:r>
      <w:r w:rsidR="000F785C" w:rsidRPr="000F785C">
        <w:rPr>
          <w:sz w:val="24"/>
          <w:szCs w:val="24"/>
          <w:lang w:val="en-US"/>
        </w:rPr>
        <w:t xml:space="preserve">ational </w:t>
      </w:r>
      <w:proofErr w:type="spellStart"/>
      <w:r w:rsidR="000F785C" w:rsidRPr="000F785C">
        <w:rPr>
          <w:sz w:val="24"/>
          <w:szCs w:val="24"/>
          <w:lang w:val="en-US"/>
        </w:rPr>
        <w:t>paritarian</w:t>
      </w:r>
      <w:proofErr w:type="spellEnd"/>
      <w:r w:rsidR="000F785C" w:rsidRPr="000F785C">
        <w:rPr>
          <w:sz w:val="24"/>
          <w:szCs w:val="24"/>
          <w:lang w:val="en-US"/>
        </w:rPr>
        <w:t xml:space="preserve"> training funds for our industries</w:t>
      </w:r>
      <w:r>
        <w:rPr>
          <w:sz w:val="24"/>
          <w:szCs w:val="24"/>
          <w:lang w:val="en-US"/>
        </w:rPr>
        <w:t xml:space="preserve"> should be</w:t>
      </w:r>
      <w:r w:rsidR="000F785C" w:rsidRPr="000F785C">
        <w:rPr>
          <w:sz w:val="24"/>
          <w:szCs w:val="24"/>
          <w:lang w:val="en-US"/>
        </w:rPr>
        <w:t xml:space="preserve"> created and managed exclusively by the national social partners. In order to ensure a fair distribution of the expenses, all companies need to provide a financial contribution to such schemes. The funding should be according</w:t>
      </w:r>
      <w:r>
        <w:rPr>
          <w:sz w:val="24"/>
          <w:szCs w:val="24"/>
          <w:lang w:val="en-US"/>
        </w:rPr>
        <w:t xml:space="preserve"> to</w:t>
      </w:r>
      <w:r w:rsidR="000F785C" w:rsidRPr="000F785C">
        <w:rPr>
          <w:sz w:val="24"/>
          <w:szCs w:val="24"/>
          <w:lang w:val="en-US"/>
        </w:rPr>
        <w:t xml:space="preserve"> the size of a company</w:t>
      </w:r>
      <w:r w:rsidR="000F785C">
        <w:rPr>
          <w:sz w:val="24"/>
          <w:szCs w:val="24"/>
          <w:lang w:val="en-US"/>
        </w:rPr>
        <w:t>.</w:t>
      </w:r>
    </w:p>
    <w:p w:rsidR="00B34026" w:rsidRPr="00B34026" w:rsidRDefault="00B34026" w:rsidP="00B34026">
      <w:pPr>
        <w:pStyle w:val="PargrafodaLista"/>
        <w:numPr>
          <w:ilvl w:val="0"/>
          <w:numId w:val="4"/>
        </w:numPr>
        <w:rPr>
          <w:rFonts w:cstheme="minorHAnsi"/>
          <w:sz w:val="24"/>
          <w:szCs w:val="24"/>
          <w:lang w:val="en-US"/>
        </w:rPr>
      </w:pPr>
      <w:r w:rsidRPr="00B34026">
        <w:rPr>
          <w:rFonts w:cstheme="minorHAnsi"/>
          <w:sz w:val="24"/>
          <w:szCs w:val="24"/>
          <w:lang w:val="en-US"/>
        </w:rPr>
        <w:t>The EFBWW demands that the EU should step up its efforts to</w:t>
      </w:r>
      <w:r w:rsidR="00025BAA">
        <w:rPr>
          <w:rFonts w:cstheme="minorHAnsi"/>
          <w:sz w:val="24"/>
          <w:szCs w:val="24"/>
          <w:lang w:val="en-US"/>
        </w:rPr>
        <w:t xml:space="preserve"> eradicate energy poverty,</w:t>
      </w:r>
      <w:r w:rsidRPr="00B34026">
        <w:rPr>
          <w:rFonts w:cstheme="minorHAnsi"/>
          <w:sz w:val="24"/>
          <w:szCs w:val="24"/>
          <w:lang w:val="en-US"/>
        </w:rPr>
        <w:t xml:space="preserve"> ensur</w:t>
      </w:r>
      <w:r w:rsidR="00025BAA">
        <w:rPr>
          <w:rFonts w:cstheme="minorHAnsi"/>
          <w:sz w:val="24"/>
          <w:szCs w:val="24"/>
          <w:lang w:val="en-US"/>
        </w:rPr>
        <w:t>ing</w:t>
      </w:r>
      <w:r w:rsidRPr="00B34026">
        <w:rPr>
          <w:rFonts w:cstheme="minorHAnsi"/>
          <w:sz w:val="24"/>
          <w:szCs w:val="24"/>
          <w:lang w:val="en-US"/>
        </w:rPr>
        <w:t xml:space="preserve"> that affordable renewable energy is available to low-income and poor end-users in buildings. </w:t>
      </w:r>
      <w:r w:rsidR="00025BAA">
        <w:rPr>
          <w:rFonts w:cstheme="minorHAnsi"/>
          <w:sz w:val="24"/>
          <w:szCs w:val="24"/>
          <w:lang w:val="en-US"/>
        </w:rPr>
        <w:t>E</w:t>
      </w:r>
      <w:r w:rsidRPr="00B34026">
        <w:rPr>
          <w:rFonts w:cstheme="minorHAnsi"/>
          <w:sz w:val="24"/>
          <w:szCs w:val="24"/>
          <w:lang w:val="en-US"/>
        </w:rPr>
        <w:t>nergy poverty should be specifically tackled through the EPBD.</w:t>
      </w:r>
    </w:p>
    <w:p w:rsidR="00B34026" w:rsidRPr="00B34026" w:rsidRDefault="00B34026" w:rsidP="00B34026">
      <w:pPr>
        <w:pStyle w:val="PargrafodaLista"/>
        <w:numPr>
          <w:ilvl w:val="0"/>
          <w:numId w:val="4"/>
        </w:numPr>
        <w:jc w:val="both"/>
        <w:rPr>
          <w:sz w:val="24"/>
          <w:szCs w:val="24"/>
          <w:lang w:val="en-US"/>
        </w:rPr>
      </w:pPr>
      <w:r w:rsidRPr="00B34026">
        <w:rPr>
          <w:rFonts w:cstheme="minorHAnsi"/>
          <w:color w:val="000000" w:themeColor="text1"/>
          <w:sz w:val="24"/>
          <w:szCs w:val="24"/>
          <w:lang w:val="en-US"/>
        </w:rPr>
        <w:t xml:space="preserve">The current system </w:t>
      </w:r>
      <w:r w:rsidR="00025BAA">
        <w:rPr>
          <w:rFonts w:cstheme="minorHAnsi"/>
          <w:color w:val="000000" w:themeColor="text1"/>
          <w:sz w:val="24"/>
          <w:szCs w:val="24"/>
          <w:lang w:val="en-US"/>
        </w:rPr>
        <w:t xml:space="preserve">of </w:t>
      </w:r>
      <w:r w:rsidRPr="00B34026">
        <w:rPr>
          <w:rFonts w:cstheme="minorHAnsi"/>
          <w:color w:val="000000" w:themeColor="text1"/>
          <w:sz w:val="24"/>
          <w:szCs w:val="24"/>
          <w:lang w:val="en-US"/>
        </w:rPr>
        <w:t>emission allowances for energy-intensive industries should be evaluated.</w:t>
      </w:r>
      <w:r w:rsidRPr="00B34026">
        <w:rPr>
          <w:sz w:val="24"/>
          <w:szCs w:val="24"/>
          <w:lang w:val="en-US"/>
        </w:rPr>
        <w:t xml:space="preserve"> </w:t>
      </w:r>
      <w:r w:rsidRPr="00B34026">
        <w:rPr>
          <w:bCs/>
          <w:sz w:val="24"/>
          <w:szCs w:val="24"/>
          <w:lang w:val="en-US"/>
        </w:rPr>
        <w:t xml:space="preserve">The EFBWW considers that the core objective of any proposal should be that an importer to the EU market faces the same </w:t>
      </w:r>
      <w:r w:rsidRPr="00B34026">
        <w:rPr>
          <w:rFonts w:cstheme="minorHAnsi"/>
          <w:sz w:val="24"/>
          <w:szCs w:val="24"/>
          <w:lang w:val="en-US"/>
        </w:rPr>
        <w:t>CO</w:t>
      </w:r>
      <w:r w:rsidRPr="00B34026">
        <w:rPr>
          <w:rFonts w:cstheme="minorHAnsi"/>
          <w:sz w:val="24"/>
          <w:szCs w:val="24"/>
          <w:vertAlign w:val="subscript"/>
          <w:lang w:val="en-US"/>
        </w:rPr>
        <w:t>2</w:t>
      </w:r>
      <w:r w:rsidRPr="00B34026">
        <w:rPr>
          <w:bCs/>
          <w:sz w:val="24"/>
          <w:szCs w:val="24"/>
          <w:lang w:val="en-US"/>
        </w:rPr>
        <w:t xml:space="preserve"> costs as an EU domestic producer.</w:t>
      </w:r>
    </w:p>
    <w:p w:rsidR="002434C7" w:rsidRPr="00836428" w:rsidRDefault="002434C7" w:rsidP="002434C7">
      <w:pPr>
        <w:spacing w:after="0" w:line="276" w:lineRule="auto"/>
        <w:jc w:val="both"/>
        <w:rPr>
          <w:rFonts w:cstheme="minorHAnsi"/>
          <w:b/>
          <w:sz w:val="24"/>
          <w:szCs w:val="24"/>
        </w:rPr>
      </w:pPr>
    </w:p>
    <w:p w:rsidR="00A80DE0" w:rsidRDefault="00CA56FA" w:rsidP="009B2A50">
      <w:pPr>
        <w:pStyle w:val="PargrafodaLista"/>
        <w:numPr>
          <w:ilvl w:val="0"/>
          <w:numId w:val="5"/>
        </w:numPr>
        <w:spacing w:after="0" w:line="276" w:lineRule="auto"/>
        <w:contextualSpacing w:val="0"/>
        <w:jc w:val="both"/>
        <w:rPr>
          <w:rFonts w:cstheme="minorHAnsi"/>
          <w:b/>
          <w:color w:val="538135" w:themeColor="accent6" w:themeShade="BF"/>
          <w:sz w:val="36"/>
          <w:szCs w:val="36"/>
        </w:rPr>
      </w:pPr>
      <w:r>
        <w:rPr>
          <w:rFonts w:cstheme="minorHAnsi"/>
          <w:b/>
          <w:color w:val="538135" w:themeColor="accent6" w:themeShade="BF"/>
          <w:sz w:val="36"/>
          <w:szCs w:val="36"/>
        </w:rPr>
        <w:lastRenderedPageBreak/>
        <w:t>T</w:t>
      </w:r>
      <w:r w:rsidR="00A80DE0">
        <w:rPr>
          <w:rFonts w:cstheme="minorHAnsi"/>
          <w:b/>
          <w:color w:val="538135" w:themeColor="accent6" w:themeShade="BF"/>
          <w:sz w:val="36"/>
          <w:szCs w:val="36"/>
        </w:rPr>
        <w:t xml:space="preserve">he EGD as a tool to </w:t>
      </w:r>
      <w:proofErr w:type="spellStart"/>
      <w:r w:rsidR="00A80DE0">
        <w:rPr>
          <w:rFonts w:cstheme="minorHAnsi"/>
          <w:b/>
          <w:color w:val="538135" w:themeColor="accent6" w:themeShade="BF"/>
          <w:sz w:val="36"/>
          <w:szCs w:val="36"/>
        </w:rPr>
        <w:t>relaunch</w:t>
      </w:r>
      <w:proofErr w:type="spellEnd"/>
      <w:r w:rsidR="00A80DE0">
        <w:rPr>
          <w:rFonts w:cstheme="minorHAnsi"/>
          <w:b/>
          <w:color w:val="538135" w:themeColor="accent6" w:themeShade="BF"/>
          <w:sz w:val="36"/>
          <w:szCs w:val="36"/>
        </w:rPr>
        <w:t xml:space="preserve"> the economy in a sustainable way </w:t>
      </w:r>
      <w:r>
        <w:rPr>
          <w:rFonts w:cstheme="minorHAnsi"/>
          <w:b/>
          <w:color w:val="538135" w:themeColor="accent6" w:themeShade="BF"/>
          <w:sz w:val="36"/>
          <w:szCs w:val="36"/>
        </w:rPr>
        <w:t>after the Corona crisis</w:t>
      </w:r>
    </w:p>
    <w:p w:rsidR="009B2A50" w:rsidRDefault="009B2A50" w:rsidP="009B2A50">
      <w:pPr>
        <w:jc w:val="both"/>
        <w:rPr>
          <w:rFonts w:eastAsia="Times New Roman" w:cstheme="minorHAnsi"/>
          <w:color w:val="000000" w:themeColor="text1"/>
          <w:sz w:val="24"/>
          <w:szCs w:val="24"/>
          <w:shd w:val="clear" w:color="auto" w:fill="FFFFFF"/>
        </w:rPr>
      </w:pPr>
    </w:p>
    <w:p w:rsidR="004339A3" w:rsidRPr="00544220" w:rsidRDefault="001C46AC" w:rsidP="00A608A9">
      <w:pPr>
        <w:jc w:val="both"/>
        <w:rPr>
          <w:bCs/>
          <w:sz w:val="24"/>
          <w:szCs w:val="24"/>
          <w:lang w:val="en-US"/>
        </w:rPr>
      </w:pPr>
      <w:r w:rsidRPr="00544220">
        <w:rPr>
          <w:bCs/>
          <w:sz w:val="24"/>
          <w:szCs w:val="24"/>
          <w:lang w:val="en-US"/>
        </w:rPr>
        <w:t>The actual COVID-19 pandemic also result</w:t>
      </w:r>
      <w:r w:rsidR="009B2A50" w:rsidRPr="00544220">
        <w:rPr>
          <w:bCs/>
          <w:sz w:val="24"/>
          <w:szCs w:val="24"/>
          <w:lang w:val="en-US"/>
        </w:rPr>
        <w:t>s</w:t>
      </w:r>
      <w:r w:rsidRPr="00544220">
        <w:rPr>
          <w:bCs/>
          <w:sz w:val="24"/>
          <w:szCs w:val="24"/>
          <w:lang w:val="en-US"/>
        </w:rPr>
        <w:t xml:space="preserve"> into a major economic crisis.</w:t>
      </w:r>
      <w:r w:rsidR="00A95429" w:rsidRPr="00544220">
        <w:rPr>
          <w:bCs/>
          <w:sz w:val="24"/>
          <w:szCs w:val="24"/>
          <w:lang w:val="en-US"/>
        </w:rPr>
        <w:t xml:space="preserve"> </w:t>
      </w:r>
      <w:r w:rsidR="00287D20" w:rsidRPr="00544220">
        <w:rPr>
          <w:bCs/>
          <w:sz w:val="24"/>
          <w:szCs w:val="24"/>
          <w:lang w:val="en-US"/>
        </w:rPr>
        <w:t>It affects a</w:t>
      </w:r>
      <w:r w:rsidR="00A95429" w:rsidRPr="00544220">
        <w:rPr>
          <w:bCs/>
          <w:sz w:val="24"/>
          <w:szCs w:val="24"/>
          <w:lang w:val="en-US"/>
        </w:rPr>
        <w:t xml:space="preserve">ll sectors in </w:t>
      </w:r>
      <w:r w:rsidR="00287D20" w:rsidRPr="00544220">
        <w:rPr>
          <w:bCs/>
          <w:sz w:val="24"/>
          <w:szCs w:val="24"/>
          <w:lang w:val="en-US"/>
        </w:rPr>
        <w:t xml:space="preserve">the </w:t>
      </w:r>
      <w:r w:rsidR="00A95429" w:rsidRPr="00544220">
        <w:rPr>
          <w:bCs/>
          <w:sz w:val="24"/>
          <w:szCs w:val="24"/>
          <w:lang w:val="en-US"/>
        </w:rPr>
        <w:t>society.</w:t>
      </w:r>
      <w:r w:rsidR="000978D8" w:rsidRPr="00544220">
        <w:rPr>
          <w:bCs/>
          <w:sz w:val="24"/>
          <w:szCs w:val="24"/>
          <w:lang w:val="en-US"/>
        </w:rPr>
        <w:t xml:space="preserve"> </w:t>
      </w:r>
      <w:r w:rsidR="004339A3" w:rsidRPr="00544220">
        <w:rPr>
          <w:bCs/>
          <w:sz w:val="24"/>
          <w:szCs w:val="24"/>
          <w:lang w:val="en-US"/>
        </w:rPr>
        <w:t xml:space="preserve">National governments and EU institutions have already announced large-scale rescue packages and other financial and economic stimuli programs to address short-term social and economic needs and to prevent the European economy </w:t>
      </w:r>
      <w:r w:rsidR="00287D20" w:rsidRPr="00544220">
        <w:rPr>
          <w:bCs/>
          <w:sz w:val="24"/>
          <w:szCs w:val="24"/>
          <w:lang w:val="en-US"/>
        </w:rPr>
        <w:t xml:space="preserve">from </w:t>
      </w:r>
      <w:r w:rsidR="004339A3" w:rsidRPr="00544220">
        <w:rPr>
          <w:bCs/>
          <w:sz w:val="24"/>
          <w:szCs w:val="24"/>
          <w:lang w:val="en-US"/>
        </w:rPr>
        <w:t>going into a deep recession. The European Commission has announced t</w:t>
      </w:r>
      <w:r w:rsidR="00D75660" w:rsidRPr="00544220">
        <w:rPr>
          <w:bCs/>
          <w:sz w:val="24"/>
          <w:szCs w:val="24"/>
          <w:lang w:val="en-US"/>
        </w:rPr>
        <w:t>he adoption of</w:t>
      </w:r>
      <w:r w:rsidR="004339A3" w:rsidRPr="00544220">
        <w:rPr>
          <w:bCs/>
          <w:sz w:val="24"/>
          <w:szCs w:val="24"/>
          <w:lang w:val="en-US"/>
        </w:rPr>
        <w:t xml:space="preserve"> a more “relaxed” approach towards issues related to state aid and budgetary and fiscal measures. </w:t>
      </w:r>
    </w:p>
    <w:p w:rsidR="004339A3" w:rsidRPr="00AA1E49" w:rsidRDefault="004339A3" w:rsidP="00A608A9">
      <w:pPr>
        <w:jc w:val="both"/>
        <w:rPr>
          <w:bCs/>
          <w:sz w:val="24"/>
          <w:szCs w:val="24"/>
          <w:lang w:val="en-US"/>
        </w:rPr>
      </w:pPr>
      <w:r w:rsidRPr="00544220">
        <w:rPr>
          <w:bCs/>
          <w:sz w:val="24"/>
          <w:szCs w:val="24"/>
          <w:lang w:val="en-US"/>
        </w:rPr>
        <w:t>The EFBWW welcomes such declarations</w:t>
      </w:r>
      <w:r w:rsidR="00025BAA">
        <w:rPr>
          <w:bCs/>
          <w:sz w:val="24"/>
          <w:szCs w:val="24"/>
          <w:lang w:val="en-US"/>
        </w:rPr>
        <w:t>,</w:t>
      </w:r>
      <w:r w:rsidRPr="00544220">
        <w:rPr>
          <w:bCs/>
          <w:sz w:val="24"/>
          <w:szCs w:val="24"/>
          <w:lang w:val="en-US"/>
        </w:rPr>
        <w:t xml:space="preserve"> but it is important that policymakers come with an effective recovery strategy. The EFBWW is convinced that the EGD</w:t>
      </w:r>
      <w:r w:rsidR="00D75660" w:rsidRPr="00544220">
        <w:rPr>
          <w:bCs/>
          <w:sz w:val="24"/>
          <w:szCs w:val="24"/>
          <w:lang w:val="en-US"/>
        </w:rPr>
        <w:t xml:space="preserve"> </w:t>
      </w:r>
      <w:r w:rsidR="00AA1E49" w:rsidRPr="00AA1E49">
        <w:rPr>
          <w:bCs/>
          <w:sz w:val="24"/>
          <w:szCs w:val="24"/>
          <w:lang w:val="en-US"/>
        </w:rPr>
        <w:t xml:space="preserve">in line </w:t>
      </w:r>
      <w:r w:rsidR="00AA1E49" w:rsidRPr="00AA1E49">
        <w:rPr>
          <w:sz w:val="24"/>
          <w:szCs w:val="24"/>
          <w:lang w:val="en-US"/>
        </w:rPr>
        <w:t>with</w:t>
      </w:r>
      <w:r w:rsidR="00AA1E49" w:rsidRPr="00AA1E49">
        <w:rPr>
          <w:bCs/>
          <w:sz w:val="24"/>
          <w:szCs w:val="24"/>
          <w:lang w:val="en-US"/>
        </w:rPr>
        <w:t xml:space="preserve"> the </w:t>
      </w:r>
      <w:r w:rsidR="00AA1E49" w:rsidRPr="00AA1E49">
        <w:rPr>
          <w:sz w:val="24"/>
          <w:szCs w:val="24"/>
          <w:lang w:val="en-US"/>
        </w:rPr>
        <w:t>EU's commitment</w:t>
      </w:r>
      <w:r w:rsidR="00AA1E49" w:rsidRPr="00AA1E49">
        <w:rPr>
          <w:bCs/>
          <w:sz w:val="24"/>
          <w:szCs w:val="24"/>
          <w:lang w:val="en-US"/>
        </w:rPr>
        <w:t xml:space="preserve"> to global climate action under the </w:t>
      </w:r>
      <w:r w:rsidR="00AA1E49" w:rsidRPr="00AA1E49">
        <w:rPr>
          <w:sz w:val="24"/>
          <w:szCs w:val="24"/>
          <w:lang w:val="en-US"/>
        </w:rPr>
        <w:t>Paris Agreement</w:t>
      </w:r>
      <w:r w:rsidR="00AA1E49">
        <w:rPr>
          <w:sz w:val="24"/>
          <w:szCs w:val="24"/>
          <w:lang w:val="en-US"/>
        </w:rPr>
        <w:t xml:space="preserve"> </w:t>
      </w:r>
      <w:r w:rsidR="00AA1E49" w:rsidRPr="00AA1E49">
        <w:rPr>
          <w:bCs/>
          <w:sz w:val="24"/>
          <w:szCs w:val="24"/>
          <w:lang w:val="en-US"/>
        </w:rPr>
        <w:t>and</w:t>
      </w:r>
      <w:r w:rsidR="00AA1E49">
        <w:rPr>
          <w:bCs/>
          <w:sz w:val="24"/>
          <w:szCs w:val="24"/>
          <w:lang w:val="en-US"/>
        </w:rPr>
        <w:t xml:space="preserve"> </w:t>
      </w:r>
      <w:r w:rsidR="00AA1E49" w:rsidRPr="00AA1E49">
        <w:rPr>
          <w:bCs/>
          <w:sz w:val="24"/>
          <w:szCs w:val="24"/>
          <w:lang w:val="en-US"/>
        </w:rPr>
        <w:t xml:space="preserve">climate neutrality by </w:t>
      </w:r>
      <w:proofErr w:type="gramStart"/>
      <w:r w:rsidR="00AA1E49" w:rsidRPr="00AA1E49">
        <w:rPr>
          <w:bCs/>
          <w:sz w:val="24"/>
          <w:szCs w:val="24"/>
          <w:lang w:val="en-US"/>
        </w:rPr>
        <w:t>2050</w:t>
      </w:r>
      <w:r w:rsidR="00AA1E49">
        <w:rPr>
          <w:bCs/>
          <w:sz w:val="24"/>
          <w:szCs w:val="24"/>
          <w:lang w:val="en-US"/>
        </w:rPr>
        <w:t>,</w:t>
      </w:r>
      <w:proofErr w:type="gramEnd"/>
      <w:r w:rsidR="00AA1E49" w:rsidRPr="00AA1E49">
        <w:rPr>
          <w:bCs/>
          <w:sz w:val="24"/>
          <w:szCs w:val="24"/>
          <w:lang w:val="en-US"/>
        </w:rPr>
        <w:t xml:space="preserve"> </w:t>
      </w:r>
      <w:r w:rsidR="00D75660" w:rsidRPr="00544220">
        <w:rPr>
          <w:bCs/>
          <w:sz w:val="24"/>
          <w:szCs w:val="24"/>
          <w:lang w:val="en-US"/>
        </w:rPr>
        <w:t>i</w:t>
      </w:r>
      <w:r w:rsidR="008D122D" w:rsidRPr="00544220">
        <w:rPr>
          <w:bCs/>
          <w:sz w:val="24"/>
          <w:szCs w:val="24"/>
          <w:lang w:val="en-US"/>
        </w:rPr>
        <w:t>s</w:t>
      </w:r>
      <w:r w:rsidR="00D75660" w:rsidRPr="00544220">
        <w:rPr>
          <w:bCs/>
          <w:sz w:val="24"/>
          <w:szCs w:val="24"/>
          <w:lang w:val="en-US"/>
        </w:rPr>
        <w:t xml:space="preserve"> an opportunity to </w:t>
      </w:r>
      <w:r w:rsidR="00BD0F83" w:rsidRPr="00544220">
        <w:rPr>
          <w:bCs/>
          <w:sz w:val="24"/>
          <w:szCs w:val="24"/>
          <w:lang w:val="en-US"/>
        </w:rPr>
        <w:t xml:space="preserve">offer </w:t>
      </w:r>
      <w:r w:rsidR="003A1F89" w:rsidRPr="00544220">
        <w:rPr>
          <w:bCs/>
          <w:sz w:val="24"/>
          <w:szCs w:val="24"/>
          <w:lang w:val="en-US"/>
        </w:rPr>
        <w:t xml:space="preserve">new </w:t>
      </w:r>
      <w:r w:rsidR="00BD0F83" w:rsidRPr="00544220">
        <w:rPr>
          <w:bCs/>
          <w:sz w:val="24"/>
          <w:szCs w:val="24"/>
          <w:lang w:val="en-US"/>
        </w:rPr>
        <w:t>orientation</w:t>
      </w:r>
      <w:r w:rsidR="003A1F89" w:rsidRPr="00544220">
        <w:rPr>
          <w:bCs/>
          <w:sz w:val="24"/>
          <w:szCs w:val="24"/>
          <w:lang w:val="en-US"/>
        </w:rPr>
        <w:t xml:space="preserve">s </w:t>
      </w:r>
      <w:r w:rsidRPr="00544220">
        <w:rPr>
          <w:bCs/>
          <w:sz w:val="24"/>
          <w:szCs w:val="24"/>
          <w:lang w:val="en-US"/>
        </w:rPr>
        <w:t xml:space="preserve">to </w:t>
      </w:r>
      <w:proofErr w:type="spellStart"/>
      <w:r w:rsidRPr="00544220">
        <w:rPr>
          <w:bCs/>
          <w:sz w:val="24"/>
          <w:szCs w:val="24"/>
          <w:lang w:val="en-US"/>
        </w:rPr>
        <w:t>relaunch</w:t>
      </w:r>
      <w:proofErr w:type="spellEnd"/>
      <w:r w:rsidRPr="00544220">
        <w:rPr>
          <w:bCs/>
          <w:sz w:val="24"/>
          <w:szCs w:val="24"/>
          <w:lang w:val="en-US"/>
        </w:rPr>
        <w:t xml:space="preserve"> the economy in a sustainable way and to provide a just and fair transition to a zero carbon EU</w:t>
      </w:r>
      <w:r w:rsidR="00AA1E49">
        <w:rPr>
          <w:bCs/>
          <w:sz w:val="24"/>
          <w:szCs w:val="24"/>
          <w:lang w:val="en-US"/>
        </w:rPr>
        <w:t>.</w:t>
      </w:r>
    </w:p>
    <w:p w:rsidR="008761D6" w:rsidRDefault="008761D6" w:rsidP="009B2A50">
      <w:pPr>
        <w:jc w:val="both"/>
        <w:rPr>
          <w:rFonts w:eastAsia="Times New Roman" w:cstheme="minorHAnsi"/>
          <w:color w:val="000000" w:themeColor="text1"/>
          <w:sz w:val="24"/>
          <w:szCs w:val="24"/>
          <w:shd w:val="clear" w:color="auto" w:fill="FFFFFF"/>
        </w:rPr>
      </w:pPr>
    </w:p>
    <w:p w:rsidR="002434C7" w:rsidRPr="00836428" w:rsidRDefault="00287D20" w:rsidP="009B2A50">
      <w:pPr>
        <w:pStyle w:val="PargrafodaLista"/>
        <w:numPr>
          <w:ilvl w:val="0"/>
          <w:numId w:val="5"/>
        </w:numPr>
        <w:spacing w:after="0" w:line="276" w:lineRule="auto"/>
        <w:contextualSpacing w:val="0"/>
        <w:jc w:val="both"/>
        <w:rPr>
          <w:rFonts w:cstheme="minorHAnsi"/>
          <w:b/>
          <w:color w:val="538135" w:themeColor="accent6" w:themeShade="BF"/>
          <w:sz w:val="36"/>
          <w:szCs w:val="36"/>
        </w:rPr>
      </w:pPr>
      <w:r>
        <w:rPr>
          <w:rFonts w:cstheme="minorHAnsi"/>
          <w:b/>
          <w:color w:val="538135" w:themeColor="accent6" w:themeShade="BF"/>
          <w:sz w:val="36"/>
          <w:szCs w:val="36"/>
        </w:rPr>
        <w:t>N</w:t>
      </w:r>
      <w:r w:rsidR="002434C7" w:rsidRPr="00836428">
        <w:rPr>
          <w:rFonts w:cstheme="minorHAnsi"/>
          <w:b/>
          <w:color w:val="538135" w:themeColor="accent6" w:themeShade="BF"/>
          <w:sz w:val="36"/>
          <w:szCs w:val="36"/>
        </w:rPr>
        <w:t>eed for a comprehensive</w:t>
      </w:r>
      <w:r w:rsidR="00A608A9">
        <w:rPr>
          <w:rFonts w:cstheme="minorHAnsi"/>
          <w:b/>
          <w:color w:val="538135" w:themeColor="accent6" w:themeShade="BF"/>
          <w:sz w:val="36"/>
          <w:szCs w:val="36"/>
        </w:rPr>
        <w:t>,</w:t>
      </w:r>
      <w:r w:rsidR="002434C7" w:rsidRPr="00836428">
        <w:rPr>
          <w:rFonts w:cstheme="minorHAnsi"/>
          <w:b/>
          <w:color w:val="538135" w:themeColor="accent6" w:themeShade="BF"/>
          <w:sz w:val="36"/>
          <w:szCs w:val="36"/>
        </w:rPr>
        <w:t xml:space="preserve"> </w:t>
      </w:r>
      <w:r w:rsidR="002434C7">
        <w:rPr>
          <w:rFonts w:cstheme="minorHAnsi"/>
          <w:b/>
          <w:color w:val="538135" w:themeColor="accent6" w:themeShade="BF"/>
          <w:sz w:val="36"/>
          <w:szCs w:val="36"/>
        </w:rPr>
        <w:t xml:space="preserve">inclusive and participative </w:t>
      </w:r>
      <w:r w:rsidR="002434C7" w:rsidRPr="00836428">
        <w:rPr>
          <w:rFonts w:cstheme="minorHAnsi"/>
          <w:b/>
          <w:color w:val="538135" w:themeColor="accent6" w:themeShade="BF"/>
          <w:sz w:val="36"/>
          <w:szCs w:val="36"/>
        </w:rPr>
        <w:t xml:space="preserve">industrial strategy </w:t>
      </w:r>
      <w:r w:rsidR="0046122A">
        <w:rPr>
          <w:rFonts w:cstheme="minorHAnsi"/>
          <w:b/>
          <w:color w:val="538135" w:themeColor="accent6" w:themeShade="BF"/>
          <w:sz w:val="36"/>
          <w:szCs w:val="36"/>
        </w:rPr>
        <w:t xml:space="preserve">and circular economy </w:t>
      </w:r>
      <w:r w:rsidR="00C13CBE">
        <w:rPr>
          <w:rFonts w:cstheme="minorHAnsi"/>
          <w:b/>
          <w:color w:val="538135" w:themeColor="accent6" w:themeShade="BF"/>
          <w:sz w:val="36"/>
          <w:szCs w:val="36"/>
        </w:rPr>
        <w:t>action plan</w:t>
      </w:r>
      <w:r w:rsidR="0046122A">
        <w:rPr>
          <w:rFonts w:cstheme="minorHAnsi"/>
          <w:b/>
          <w:color w:val="538135" w:themeColor="accent6" w:themeShade="BF"/>
          <w:sz w:val="36"/>
          <w:szCs w:val="36"/>
        </w:rPr>
        <w:t xml:space="preserve"> </w:t>
      </w:r>
      <w:r w:rsidR="002434C7" w:rsidRPr="00836428">
        <w:rPr>
          <w:rFonts w:cstheme="minorHAnsi"/>
          <w:b/>
          <w:color w:val="538135" w:themeColor="accent6" w:themeShade="BF"/>
          <w:sz w:val="36"/>
          <w:szCs w:val="36"/>
        </w:rPr>
        <w:t>for</w:t>
      </w:r>
      <w:r w:rsidR="002434C7">
        <w:rPr>
          <w:rFonts w:cstheme="minorHAnsi"/>
          <w:b/>
          <w:color w:val="538135" w:themeColor="accent6" w:themeShade="BF"/>
          <w:sz w:val="36"/>
          <w:szCs w:val="36"/>
        </w:rPr>
        <w:t xml:space="preserve"> our </w:t>
      </w:r>
      <w:r w:rsidR="002434C7" w:rsidRPr="00836428">
        <w:rPr>
          <w:rFonts w:cstheme="minorHAnsi"/>
          <w:b/>
          <w:color w:val="538135" w:themeColor="accent6" w:themeShade="BF"/>
          <w:sz w:val="36"/>
          <w:szCs w:val="36"/>
        </w:rPr>
        <w:t>industr</w:t>
      </w:r>
      <w:r w:rsidR="002434C7">
        <w:rPr>
          <w:rFonts w:cstheme="minorHAnsi"/>
          <w:b/>
          <w:color w:val="538135" w:themeColor="accent6" w:themeShade="BF"/>
          <w:sz w:val="36"/>
          <w:szCs w:val="36"/>
        </w:rPr>
        <w:t>ies</w:t>
      </w:r>
      <w:r w:rsidR="002434C7" w:rsidRPr="00836428">
        <w:rPr>
          <w:rFonts w:cstheme="minorHAnsi"/>
          <w:b/>
          <w:color w:val="538135" w:themeColor="accent6" w:themeShade="BF"/>
          <w:sz w:val="36"/>
          <w:szCs w:val="36"/>
        </w:rPr>
        <w:t xml:space="preserve"> </w:t>
      </w:r>
    </w:p>
    <w:p w:rsidR="002434C7" w:rsidRDefault="002434C7" w:rsidP="002434C7">
      <w:pPr>
        <w:pStyle w:val="bodytext1"/>
        <w:spacing w:before="0" w:beforeAutospacing="0" w:after="0" w:afterAutospacing="0" w:line="276" w:lineRule="auto"/>
        <w:ind w:left="360"/>
        <w:jc w:val="both"/>
        <w:rPr>
          <w:rFonts w:asciiTheme="minorHAnsi" w:hAnsiTheme="minorHAnsi" w:cstheme="minorHAnsi"/>
          <w:color w:val="000000" w:themeColor="text1"/>
        </w:rPr>
      </w:pPr>
    </w:p>
    <w:p w:rsidR="00753F38" w:rsidRPr="00AA1E49" w:rsidRDefault="007A0FBE" w:rsidP="00AA1E49">
      <w:pPr>
        <w:spacing w:after="0" w:line="276" w:lineRule="auto"/>
        <w:jc w:val="both"/>
        <w:rPr>
          <w:rFonts w:cstheme="minorHAnsi"/>
        </w:rPr>
      </w:pPr>
      <w:r w:rsidRPr="00AA1E49">
        <w:rPr>
          <w:rFonts w:cstheme="minorHAnsi"/>
          <w:sz w:val="24"/>
          <w:szCs w:val="24"/>
        </w:rPr>
        <w:t xml:space="preserve">To be successful, the European Green Deal demands an urgent redefinition of the existing general and </w:t>
      </w:r>
      <w:proofErr w:type="spellStart"/>
      <w:r w:rsidRPr="00AA1E49">
        <w:rPr>
          <w:rFonts w:cstheme="minorHAnsi"/>
          <w:sz w:val="24"/>
          <w:szCs w:val="24"/>
        </w:rPr>
        <w:t>sectorial</w:t>
      </w:r>
      <w:proofErr w:type="spellEnd"/>
      <w:r w:rsidRPr="00AA1E49">
        <w:rPr>
          <w:rFonts w:cstheme="minorHAnsi"/>
          <w:sz w:val="24"/>
          <w:szCs w:val="24"/>
        </w:rPr>
        <w:t xml:space="preserve"> strategies of the industrial policy. </w:t>
      </w:r>
      <w:proofErr w:type="gramStart"/>
      <w:r w:rsidRPr="00AA1E49">
        <w:rPr>
          <w:rFonts w:cstheme="minorHAnsi"/>
          <w:sz w:val="24"/>
          <w:szCs w:val="24"/>
        </w:rPr>
        <w:t>But the EGD also needs a coherent and consistent long-term industrial strategy, focused both on cross-</w:t>
      </w:r>
      <w:proofErr w:type="spellStart"/>
      <w:r w:rsidRPr="00AA1E49">
        <w:rPr>
          <w:rFonts w:cstheme="minorHAnsi"/>
          <w:sz w:val="24"/>
          <w:szCs w:val="24"/>
        </w:rPr>
        <w:t>sectoral</w:t>
      </w:r>
      <w:proofErr w:type="spellEnd"/>
      <w:r w:rsidRPr="00AA1E49">
        <w:rPr>
          <w:rFonts w:cstheme="minorHAnsi"/>
          <w:sz w:val="24"/>
          <w:szCs w:val="24"/>
        </w:rPr>
        <w:t xml:space="preserve"> and on sector specific approaches.</w:t>
      </w:r>
      <w:proofErr w:type="gramEnd"/>
      <w:r w:rsidRPr="00AA1E49">
        <w:rPr>
          <w:rFonts w:cstheme="minorHAnsi"/>
          <w:sz w:val="24"/>
          <w:szCs w:val="24"/>
        </w:rPr>
        <w:t xml:space="preserve"> </w:t>
      </w:r>
    </w:p>
    <w:p w:rsidR="002401A2" w:rsidRPr="00AA1E49" w:rsidRDefault="002434C7" w:rsidP="00AA1E49">
      <w:pPr>
        <w:spacing w:after="0" w:line="276" w:lineRule="auto"/>
        <w:jc w:val="both"/>
        <w:rPr>
          <w:rFonts w:cstheme="minorHAnsi"/>
        </w:rPr>
      </w:pPr>
      <w:r w:rsidRPr="00AA1E49">
        <w:rPr>
          <w:rFonts w:cstheme="minorHAnsi"/>
          <w:sz w:val="24"/>
          <w:szCs w:val="24"/>
        </w:rPr>
        <w:t>The implementation and application of the EGD agenda in our industries is a collective commitment, which requires a broad partnership and a long-term strategy that goes beyond 2050. For our industries</w:t>
      </w:r>
      <w:r w:rsidR="00287D20" w:rsidRPr="00AA1E49">
        <w:rPr>
          <w:rFonts w:cstheme="minorHAnsi"/>
          <w:sz w:val="24"/>
          <w:szCs w:val="24"/>
        </w:rPr>
        <w:t>,</w:t>
      </w:r>
      <w:r w:rsidRPr="00AA1E49">
        <w:rPr>
          <w:rFonts w:cstheme="minorHAnsi"/>
          <w:sz w:val="24"/>
          <w:szCs w:val="24"/>
        </w:rPr>
        <w:t xml:space="preserve"> a long-term strategy should </w:t>
      </w:r>
      <w:r w:rsidR="00146F95" w:rsidRPr="00AA1E49">
        <w:rPr>
          <w:rFonts w:cstheme="minorHAnsi"/>
          <w:sz w:val="24"/>
          <w:szCs w:val="24"/>
        </w:rPr>
        <w:t>be based on</w:t>
      </w:r>
      <w:r w:rsidRPr="00AA1E49">
        <w:rPr>
          <w:rFonts w:cstheme="minorHAnsi"/>
          <w:sz w:val="24"/>
          <w:szCs w:val="24"/>
        </w:rPr>
        <w:t xml:space="preserve"> legal certainty and predictability. All stakeholders, companies and workers will have to adapt themselves to the new environmental ambitions</w:t>
      </w:r>
      <w:r w:rsidR="00146F95" w:rsidRPr="00AA1E49">
        <w:rPr>
          <w:rFonts w:cstheme="minorHAnsi"/>
          <w:sz w:val="24"/>
          <w:szCs w:val="24"/>
        </w:rPr>
        <w:t>. T</w:t>
      </w:r>
      <w:r w:rsidRPr="00AA1E49">
        <w:rPr>
          <w:rFonts w:cstheme="minorHAnsi"/>
          <w:sz w:val="24"/>
          <w:szCs w:val="24"/>
        </w:rPr>
        <w:t xml:space="preserve">his will demand a well-planned and realistic transition period. </w:t>
      </w:r>
    </w:p>
    <w:p w:rsidR="0046122A" w:rsidRPr="00AA1E49" w:rsidRDefault="00A608A9" w:rsidP="00AA1E49">
      <w:pPr>
        <w:spacing w:after="0" w:line="276" w:lineRule="auto"/>
        <w:jc w:val="both"/>
        <w:rPr>
          <w:rFonts w:cstheme="minorHAnsi"/>
        </w:rPr>
      </w:pPr>
      <w:proofErr w:type="gramStart"/>
      <w:r>
        <w:rPr>
          <w:rFonts w:cstheme="minorHAnsi"/>
          <w:sz w:val="24"/>
          <w:szCs w:val="24"/>
        </w:rPr>
        <w:t>To this end</w:t>
      </w:r>
      <w:r w:rsidR="002434C7" w:rsidRPr="00AA1E49">
        <w:rPr>
          <w:rFonts w:cstheme="minorHAnsi"/>
          <w:sz w:val="24"/>
          <w:szCs w:val="24"/>
        </w:rPr>
        <w:t xml:space="preserve">, the EFBWW calls for a European Industrial Strategy for our </w:t>
      </w:r>
      <w:r w:rsidR="00146F95" w:rsidRPr="00AA1E49">
        <w:rPr>
          <w:rFonts w:cstheme="minorHAnsi"/>
          <w:sz w:val="24"/>
          <w:szCs w:val="24"/>
        </w:rPr>
        <w:t>industries, wi</w:t>
      </w:r>
      <w:r>
        <w:rPr>
          <w:rFonts w:cstheme="minorHAnsi"/>
          <w:sz w:val="24"/>
          <w:szCs w:val="24"/>
        </w:rPr>
        <w:t>th</w:t>
      </w:r>
      <w:r w:rsidR="002434C7" w:rsidRPr="00AA1E49">
        <w:rPr>
          <w:rFonts w:cstheme="minorHAnsi"/>
          <w:sz w:val="24"/>
          <w:szCs w:val="24"/>
        </w:rPr>
        <w:t xml:space="preserve"> a strong social dimension, taking into account also the highly mobile nature of the construction industry, both on the level of companies and workers.</w:t>
      </w:r>
      <w:proofErr w:type="gramEnd"/>
      <w:r w:rsidR="002434C7" w:rsidRPr="00AA1E49">
        <w:rPr>
          <w:rFonts w:cstheme="minorHAnsi"/>
          <w:sz w:val="24"/>
          <w:szCs w:val="24"/>
        </w:rPr>
        <w:t xml:space="preserve"> The European Industrial Strategy should be inclusive and linked with the </w:t>
      </w:r>
      <w:proofErr w:type="spellStart"/>
      <w:r w:rsidR="002434C7" w:rsidRPr="00AA1E49">
        <w:rPr>
          <w:rFonts w:cstheme="minorHAnsi"/>
          <w:sz w:val="24"/>
          <w:szCs w:val="24"/>
        </w:rPr>
        <w:t>sectoral</w:t>
      </w:r>
      <w:proofErr w:type="spellEnd"/>
      <w:r w:rsidR="002434C7" w:rsidRPr="00AA1E49">
        <w:rPr>
          <w:rFonts w:cstheme="minorHAnsi"/>
          <w:sz w:val="24"/>
          <w:szCs w:val="24"/>
        </w:rPr>
        <w:t xml:space="preserve"> social dialogue, where trade unions have a key role to play</w:t>
      </w:r>
      <w:r>
        <w:rPr>
          <w:rFonts w:cstheme="minorHAnsi"/>
          <w:sz w:val="24"/>
          <w:szCs w:val="24"/>
        </w:rPr>
        <w:t>,</w:t>
      </w:r>
      <w:r w:rsidR="003A1F89" w:rsidRPr="00AA1E49">
        <w:rPr>
          <w:rFonts w:cstheme="minorHAnsi"/>
          <w:sz w:val="24"/>
          <w:szCs w:val="24"/>
        </w:rPr>
        <w:t xml:space="preserve"> and needs to be accompanied by related programmes like the Just Transition Fund</w:t>
      </w:r>
      <w:r w:rsidR="002434C7" w:rsidRPr="00AA1E49">
        <w:rPr>
          <w:rFonts w:cstheme="minorHAnsi"/>
          <w:sz w:val="24"/>
          <w:szCs w:val="24"/>
        </w:rPr>
        <w:t xml:space="preserve">. An industrial strategy should cover </w:t>
      </w:r>
      <w:r>
        <w:rPr>
          <w:rFonts w:cstheme="minorHAnsi"/>
          <w:sz w:val="24"/>
          <w:szCs w:val="24"/>
        </w:rPr>
        <w:t xml:space="preserve">both </w:t>
      </w:r>
      <w:r w:rsidR="002434C7" w:rsidRPr="00AA1E49">
        <w:rPr>
          <w:rFonts w:cstheme="minorHAnsi"/>
          <w:sz w:val="24"/>
          <w:szCs w:val="24"/>
        </w:rPr>
        <w:t xml:space="preserve">short </w:t>
      </w:r>
      <w:r>
        <w:rPr>
          <w:rFonts w:cstheme="minorHAnsi"/>
          <w:sz w:val="24"/>
          <w:szCs w:val="24"/>
        </w:rPr>
        <w:t>and</w:t>
      </w:r>
      <w:r w:rsidR="002434C7" w:rsidRPr="00AA1E49">
        <w:rPr>
          <w:rFonts w:cstheme="minorHAnsi"/>
          <w:sz w:val="24"/>
          <w:szCs w:val="24"/>
        </w:rPr>
        <w:t xml:space="preserve"> long-term challenges </w:t>
      </w:r>
      <w:r w:rsidR="003A1F89" w:rsidRPr="00AA1E49">
        <w:rPr>
          <w:rFonts w:cstheme="minorHAnsi"/>
          <w:sz w:val="24"/>
          <w:szCs w:val="24"/>
        </w:rPr>
        <w:t>(e</w:t>
      </w:r>
      <w:r>
        <w:rPr>
          <w:rFonts w:cstheme="minorHAnsi"/>
          <w:sz w:val="24"/>
          <w:szCs w:val="24"/>
        </w:rPr>
        <w:t>.</w:t>
      </w:r>
      <w:r w:rsidR="003A1F89" w:rsidRPr="00AA1E49">
        <w:rPr>
          <w:rFonts w:cstheme="minorHAnsi"/>
          <w:sz w:val="24"/>
          <w:szCs w:val="24"/>
        </w:rPr>
        <w:t xml:space="preserve">g. technology, skills, </w:t>
      </w:r>
      <w:r w:rsidR="003A1F89" w:rsidRPr="00AA1E49">
        <w:rPr>
          <w:rFonts w:cstheme="minorHAnsi"/>
          <w:sz w:val="24"/>
          <w:szCs w:val="24"/>
        </w:rPr>
        <w:lastRenderedPageBreak/>
        <w:t>regional</w:t>
      </w:r>
      <w:r w:rsidR="003A1F89" w:rsidRPr="00B34026">
        <w:rPr>
          <w:rFonts w:cstheme="minorHAnsi"/>
          <w:shd w:val="clear" w:color="auto" w:fill="FFFFFF"/>
        </w:rPr>
        <w:t xml:space="preserve"> </w:t>
      </w:r>
      <w:r w:rsidR="003A1F89" w:rsidRPr="00AA1E49">
        <w:rPr>
          <w:rFonts w:cstheme="minorHAnsi"/>
          <w:sz w:val="24"/>
          <w:szCs w:val="24"/>
        </w:rPr>
        <w:t xml:space="preserve">developments, infrastructure, participation, international rules for trade) </w:t>
      </w:r>
      <w:r w:rsidR="002434C7" w:rsidRPr="00AA1E49">
        <w:rPr>
          <w:rFonts w:cstheme="minorHAnsi"/>
          <w:sz w:val="24"/>
          <w:szCs w:val="24"/>
        </w:rPr>
        <w:t>and solutions, while taking in</w:t>
      </w:r>
      <w:r w:rsidR="003D2F2D" w:rsidRPr="00AA1E49">
        <w:rPr>
          <w:rFonts w:cstheme="minorHAnsi"/>
          <w:sz w:val="24"/>
          <w:szCs w:val="24"/>
        </w:rPr>
        <w:t>to</w:t>
      </w:r>
      <w:r w:rsidR="002434C7" w:rsidRPr="00AA1E49">
        <w:rPr>
          <w:rFonts w:cstheme="minorHAnsi"/>
          <w:sz w:val="24"/>
          <w:szCs w:val="24"/>
        </w:rPr>
        <w:t xml:space="preserve"> account the realities of</w:t>
      </w:r>
      <w:r w:rsidR="0046122A" w:rsidRPr="00AA1E49">
        <w:rPr>
          <w:rFonts w:cstheme="minorHAnsi"/>
          <w:sz w:val="24"/>
          <w:szCs w:val="24"/>
        </w:rPr>
        <w:t xml:space="preserve"> our</w:t>
      </w:r>
      <w:r w:rsidR="002434C7" w:rsidRPr="00AA1E49">
        <w:rPr>
          <w:rFonts w:cstheme="minorHAnsi"/>
          <w:sz w:val="24"/>
          <w:szCs w:val="24"/>
        </w:rPr>
        <w:t xml:space="preserve"> industr</w:t>
      </w:r>
      <w:r w:rsidR="0046122A" w:rsidRPr="00AA1E49">
        <w:rPr>
          <w:rFonts w:cstheme="minorHAnsi"/>
          <w:sz w:val="24"/>
          <w:szCs w:val="24"/>
        </w:rPr>
        <w:t>ies</w:t>
      </w:r>
      <w:r w:rsidR="002434C7" w:rsidRPr="00AA1E49">
        <w:rPr>
          <w:rFonts w:cstheme="minorHAnsi"/>
          <w:sz w:val="24"/>
          <w:szCs w:val="24"/>
        </w:rPr>
        <w:t>.</w:t>
      </w:r>
    </w:p>
    <w:p w:rsidR="002434C7" w:rsidRPr="00AA1E49" w:rsidRDefault="002434C7" w:rsidP="00AA1E49">
      <w:pPr>
        <w:spacing w:after="0" w:line="276" w:lineRule="auto"/>
        <w:jc w:val="both"/>
        <w:rPr>
          <w:rFonts w:cstheme="minorHAnsi"/>
        </w:rPr>
      </w:pPr>
      <w:r w:rsidRPr="00AA1E49">
        <w:rPr>
          <w:rFonts w:cstheme="minorHAnsi"/>
          <w:sz w:val="24"/>
          <w:szCs w:val="24"/>
        </w:rPr>
        <w:t xml:space="preserve">The EFBWW sees an EU-wide value chain of forest-based products and the related industries as a driver for the transformation of our European way of production towards a circular </w:t>
      </w:r>
      <w:proofErr w:type="spellStart"/>
      <w:r w:rsidRPr="00AA1E49">
        <w:rPr>
          <w:rFonts w:cstheme="minorHAnsi"/>
          <w:sz w:val="24"/>
          <w:szCs w:val="24"/>
        </w:rPr>
        <w:t>bioeconomy</w:t>
      </w:r>
      <w:proofErr w:type="spellEnd"/>
      <w:r w:rsidRPr="00AA1E49">
        <w:rPr>
          <w:rFonts w:cstheme="minorHAnsi"/>
          <w:sz w:val="24"/>
          <w:szCs w:val="24"/>
        </w:rPr>
        <w:t>. It starts with forestation, goes to transformation industries and includes science, research and social needs.</w:t>
      </w:r>
      <w:r w:rsidR="0046122A" w:rsidRPr="00AA1E49">
        <w:rPr>
          <w:rFonts w:cstheme="minorHAnsi"/>
          <w:sz w:val="24"/>
          <w:szCs w:val="24"/>
        </w:rPr>
        <w:t xml:space="preserve"> </w:t>
      </w:r>
      <w:r w:rsidRPr="00AA1E49">
        <w:rPr>
          <w:rFonts w:cstheme="minorHAnsi"/>
          <w:sz w:val="24"/>
          <w:szCs w:val="24"/>
        </w:rPr>
        <w:t xml:space="preserve">Forests and forest-based industries traditionally bring jobs to rural and </w:t>
      </w:r>
      <w:proofErr w:type="spellStart"/>
      <w:r w:rsidRPr="00AA1E49">
        <w:rPr>
          <w:rFonts w:cstheme="minorHAnsi"/>
          <w:sz w:val="24"/>
          <w:szCs w:val="24"/>
        </w:rPr>
        <w:t>peri</w:t>
      </w:r>
      <w:proofErr w:type="spellEnd"/>
      <w:r w:rsidRPr="00AA1E49">
        <w:rPr>
          <w:rFonts w:cstheme="minorHAnsi"/>
          <w:sz w:val="24"/>
          <w:szCs w:val="24"/>
        </w:rPr>
        <w:t>-urban regions and provide quality jobs. In this respect, and with the growing urbani</w:t>
      </w:r>
      <w:r w:rsidR="009C196C" w:rsidRPr="00AA1E49">
        <w:rPr>
          <w:rFonts w:cstheme="minorHAnsi"/>
          <w:sz w:val="24"/>
          <w:szCs w:val="24"/>
        </w:rPr>
        <w:t>z</w:t>
      </w:r>
      <w:r w:rsidRPr="00AA1E49">
        <w:rPr>
          <w:rFonts w:cstheme="minorHAnsi"/>
          <w:sz w:val="24"/>
          <w:szCs w:val="24"/>
        </w:rPr>
        <w:t xml:space="preserve">ation, green areas become more and more important for the social aspect, such as recreation, leisure time, learning or sports. Thereby, they create </w:t>
      </w:r>
      <w:r w:rsidR="003D2F2D" w:rsidRPr="00AA1E49">
        <w:rPr>
          <w:rFonts w:cstheme="minorHAnsi"/>
          <w:sz w:val="24"/>
          <w:szCs w:val="24"/>
        </w:rPr>
        <w:t xml:space="preserve">a </w:t>
      </w:r>
      <w:r w:rsidRPr="00AA1E49">
        <w:rPr>
          <w:rFonts w:cstheme="minorHAnsi"/>
          <w:sz w:val="24"/>
          <w:szCs w:val="24"/>
        </w:rPr>
        <w:t>positive effect in the spirit of the SDG 8 (</w:t>
      </w:r>
      <w:r w:rsidR="00D93869" w:rsidRPr="00AA1E49">
        <w:rPr>
          <w:rFonts w:cstheme="minorHAnsi"/>
          <w:sz w:val="24"/>
          <w:szCs w:val="24"/>
        </w:rPr>
        <w:t>decent work and economic growth</w:t>
      </w:r>
      <w:r w:rsidRPr="00AA1E49">
        <w:rPr>
          <w:rFonts w:cstheme="minorHAnsi"/>
          <w:sz w:val="24"/>
          <w:szCs w:val="24"/>
        </w:rPr>
        <w:t>).</w:t>
      </w:r>
    </w:p>
    <w:p w:rsidR="00B34026" w:rsidRPr="00AA1E49" w:rsidRDefault="00B34026" w:rsidP="00AA1E49">
      <w:pPr>
        <w:spacing w:after="0" w:line="276" w:lineRule="auto"/>
        <w:jc w:val="both"/>
        <w:rPr>
          <w:rFonts w:cstheme="minorHAnsi"/>
        </w:rPr>
      </w:pPr>
    </w:p>
    <w:p w:rsidR="002434C7" w:rsidRPr="00AA1E49" w:rsidRDefault="002434C7" w:rsidP="00AA1E49">
      <w:pPr>
        <w:spacing w:after="0" w:line="276" w:lineRule="auto"/>
        <w:jc w:val="both"/>
        <w:rPr>
          <w:rFonts w:cstheme="minorHAnsi"/>
        </w:rPr>
      </w:pPr>
      <w:r w:rsidRPr="00AA1E49">
        <w:rPr>
          <w:rFonts w:cstheme="minorHAnsi"/>
          <w:sz w:val="24"/>
          <w:szCs w:val="24"/>
        </w:rPr>
        <w:t>A European Industrial Strategy for our industries should primarily focus on climate neutral technologies and innovation in basic technologies, processes and products</w:t>
      </w:r>
      <w:r w:rsidR="00D33EC1" w:rsidRPr="00AA1E49">
        <w:rPr>
          <w:rFonts w:cstheme="minorHAnsi"/>
          <w:sz w:val="24"/>
          <w:szCs w:val="24"/>
        </w:rPr>
        <w:t xml:space="preserve">. </w:t>
      </w:r>
      <w:r w:rsidR="003D2F2D" w:rsidRPr="00AA1E49">
        <w:rPr>
          <w:rFonts w:cstheme="minorHAnsi"/>
          <w:sz w:val="24"/>
          <w:szCs w:val="24"/>
        </w:rPr>
        <w:t>This should be done</w:t>
      </w:r>
      <w:r w:rsidRPr="00AA1E49">
        <w:rPr>
          <w:rFonts w:cstheme="minorHAnsi"/>
          <w:sz w:val="24"/>
          <w:szCs w:val="24"/>
        </w:rPr>
        <w:t xml:space="preserve"> by setting benchmarks and strengthen</w:t>
      </w:r>
      <w:r w:rsidR="0079436E">
        <w:rPr>
          <w:rFonts w:cstheme="minorHAnsi"/>
          <w:sz w:val="24"/>
          <w:szCs w:val="24"/>
        </w:rPr>
        <w:t>ing</w:t>
      </w:r>
      <w:r w:rsidRPr="00AA1E49">
        <w:rPr>
          <w:rFonts w:cstheme="minorHAnsi"/>
          <w:sz w:val="24"/>
          <w:szCs w:val="24"/>
        </w:rPr>
        <w:t xml:space="preserve"> the skills and professional qualifications of the workers</w:t>
      </w:r>
      <w:r w:rsidR="00D93869" w:rsidRPr="00AA1E49">
        <w:rPr>
          <w:rFonts w:cstheme="minorHAnsi"/>
          <w:sz w:val="24"/>
          <w:szCs w:val="24"/>
        </w:rPr>
        <w:t>.</w:t>
      </w:r>
      <w:r w:rsidRPr="00AA1E49">
        <w:rPr>
          <w:rFonts w:cstheme="minorHAnsi"/>
          <w:sz w:val="24"/>
          <w:szCs w:val="24"/>
        </w:rPr>
        <w:t xml:space="preserve"> </w:t>
      </w:r>
      <w:r w:rsidR="007944FF" w:rsidRPr="00AA1E49">
        <w:rPr>
          <w:rFonts w:cstheme="minorHAnsi"/>
          <w:sz w:val="24"/>
          <w:szCs w:val="24"/>
        </w:rPr>
        <w:t>Also, a</w:t>
      </w:r>
      <w:r w:rsidR="00B50A1E" w:rsidRPr="00AA1E49">
        <w:rPr>
          <w:rFonts w:cstheme="minorHAnsi"/>
          <w:sz w:val="24"/>
          <w:szCs w:val="24"/>
        </w:rPr>
        <w:t xml:space="preserve"> </w:t>
      </w:r>
      <w:r w:rsidR="007944FF" w:rsidRPr="00AA1E49">
        <w:rPr>
          <w:rFonts w:cstheme="minorHAnsi"/>
          <w:sz w:val="24"/>
          <w:szCs w:val="24"/>
        </w:rPr>
        <w:t xml:space="preserve">dimension that should not be overlooked is the need to ensure the competitiveness of European companies in our sectors in the face of often unfair and increasingly aggressive international competition.  </w:t>
      </w:r>
    </w:p>
    <w:p w:rsidR="00B34026" w:rsidRPr="00AA1E49" w:rsidRDefault="00B34026" w:rsidP="00AA1E49">
      <w:pPr>
        <w:spacing w:after="0" w:line="276" w:lineRule="auto"/>
        <w:jc w:val="both"/>
        <w:rPr>
          <w:rFonts w:cstheme="minorHAnsi"/>
        </w:rPr>
      </w:pPr>
    </w:p>
    <w:p w:rsidR="002434C7" w:rsidRPr="00AA1E49" w:rsidRDefault="002434C7" w:rsidP="00AA1E49">
      <w:pPr>
        <w:spacing w:after="0" w:line="276" w:lineRule="auto"/>
        <w:jc w:val="both"/>
        <w:rPr>
          <w:rFonts w:cstheme="minorHAnsi"/>
        </w:rPr>
      </w:pPr>
      <w:r w:rsidRPr="00AA1E49">
        <w:rPr>
          <w:rFonts w:cstheme="minorHAnsi"/>
          <w:sz w:val="24"/>
          <w:szCs w:val="24"/>
        </w:rPr>
        <w:t>The growing complexity and knowledge base of each industry and the relations between industries (product evolution or the relations between technology providers and users, flexible and learning technologies) is an overall tendency and an increasing reality in our sectors</w:t>
      </w:r>
      <w:r w:rsidR="0079436E">
        <w:rPr>
          <w:rFonts w:cstheme="minorHAnsi"/>
          <w:sz w:val="24"/>
          <w:szCs w:val="24"/>
        </w:rPr>
        <w:t xml:space="preserve"> as well</w:t>
      </w:r>
      <w:r w:rsidRPr="00AA1E49">
        <w:rPr>
          <w:rFonts w:cstheme="minorHAnsi"/>
          <w:sz w:val="24"/>
          <w:szCs w:val="24"/>
        </w:rPr>
        <w:t>. The direct participation of workers on all levels is needed to stay innovative. Therefore, participation also needs embedded rules and rights. Social partner</w:t>
      </w:r>
      <w:r w:rsidR="00D93869" w:rsidRPr="00AA1E49">
        <w:rPr>
          <w:rFonts w:cstheme="minorHAnsi"/>
          <w:sz w:val="24"/>
          <w:szCs w:val="24"/>
        </w:rPr>
        <w:t>s</w:t>
      </w:r>
      <w:r w:rsidRPr="00AA1E49">
        <w:rPr>
          <w:rFonts w:cstheme="minorHAnsi"/>
          <w:sz w:val="24"/>
          <w:szCs w:val="24"/>
        </w:rPr>
        <w:t xml:space="preserve"> on all levels are requested to provide these rules and rights.</w:t>
      </w:r>
    </w:p>
    <w:p w:rsidR="007F2516" w:rsidRPr="00AA1E49" w:rsidRDefault="007F2516" w:rsidP="00AA1E49">
      <w:pPr>
        <w:spacing w:after="0" w:line="276" w:lineRule="auto"/>
        <w:jc w:val="both"/>
        <w:rPr>
          <w:rFonts w:cstheme="minorHAnsi"/>
        </w:rPr>
      </w:pPr>
    </w:p>
    <w:p w:rsidR="002434C7" w:rsidRPr="00AA1E49" w:rsidRDefault="002B7F37" w:rsidP="00AA1E49">
      <w:pPr>
        <w:spacing w:after="0" w:line="276" w:lineRule="auto"/>
        <w:jc w:val="both"/>
        <w:rPr>
          <w:rFonts w:cstheme="minorHAnsi"/>
        </w:rPr>
      </w:pPr>
      <w:r w:rsidRPr="00AA1E49">
        <w:rPr>
          <w:rFonts w:cstheme="minorHAnsi"/>
          <w:sz w:val="24"/>
          <w:szCs w:val="24"/>
        </w:rPr>
        <w:t>T</w:t>
      </w:r>
      <w:r w:rsidR="002434C7" w:rsidRPr="00AA1E49">
        <w:rPr>
          <w:rFonts w:cstheme="minorHAnsi"/>
          <w:sz w:val="24"/>
          <w:szCs w:val="24"/>
        </w:rPr>
        <w:t xml:space="preserve">he EFBWW </w:t>
      </w:r>
      <w:r w:rsidR="00EB7415" w:rsidRPr="00AA1E49">
        <w:rPr>
          <w:rFonts w:cstheme="minorHAnsi"/>
          <w:sz w:val="24"/>
          <w:szCs w:val="24"/>
        </w:rPr>
        <w:t>underlines</w:t>
      </w:r>
      <w:r w:rsidR="002434C7" w:rsidRPr="00AA1E49">
        <w:rPr>
          <w:rFonts w:cstheme="minorHAnsi"/>
          <w:sz w:val="24"/>
          <w:szCs w:val="24"/>
        </w:rPr>
        <w:t xml:space="preserve"> that the implementation of the </w:t>
      </w:r>
      <w:r w:rsidR="00551182" w:rsidRPr="00AA1E49">
        <w:rPr>
          <w:rFonts w:cstheme="minorHAnsi"/>
          <w:sz w:val="24"/>
          <w:szCs w:val="24"/>
        </w:rPr>
        <w:t xml:space="preserve">EGD </w:t>
      </w:r>
      <w:r w:rsidR="002434C7" w:rsidRPr="00AA1E49">
        <w:rPr>
          <w:rFonts w:cstheme="minorHAnsi"/>
          <w:sz w:val="24"/>
          <w:szCs w:val="24"/>
        </w:rPr>
        <w:t xml:space="preserve">in our industries will </w:t>
      </w:r>
      <w:r w:rsidR="00934FE7" w:rsidRPr="00AA1E49">
        <w:rPr>
          <w:rFonts w:cstheme="minorHAnsi"/>
          <w:sz w:val="24"/>
          <w:szCs w:val="24"/>
        </w:rPr>
        <w:t>affect</w:t>
      </w:r>
      <w:r w:rsidR="002434C7" w:rsidRPr="00AA1E49">
        <w:rPr>
          <w:rFonts w:cstheme="minorHAnsi"/>
          <w:sz w:val="24"/>
          <w:szCs w:val="24"/>
        </w:rPr>
        <w:t xml:space="preserve"> the daily realities of many workers: new skills and qualifications will be implemented, new occupational and safety challenges will emerge, </w:t>
      </w:r>
      <w:r w:rsidR="00934FE7" w:rsidRPr="00AA1E49">
        <w:rPr>
          <w:rFonts w:cstheme="minorHAnsi"/>
          <w:sz w:val="24"/>
          <w:szCs w:val="24"/>
        </w:rPr>
        <w:t>and workers</w:t>
      </w:r>
      <w:r w:rsidR="002434C7" w:rsidRPr="00AA1E49">
        <w:rPr>
          <w:rFonts w:cstheme="minorHAnsi"/>
          <w:sz w:val="24"/>
          <w:szCs w:val="24"/>
        </w:rPr>
        <w:t xml:space="preserve"> will be confronted with new work organization practices, materials</w:t>
      </w:r>
      <w:r w:rsidR="009C196C" w:rsidRPr="00AA1E49">
        <w:rPr>
          <w:rFonts w:cstheme="minorHAnsi"/>
          <w:sz w:val="24"/>
          <w:szCs w:val="24"/>
        </w:rPr>
        <w:t xml:space="preserve"> and</w:t>
      </w:r>
      <w:r w:rsidR="002434C7" w:rsidRPr="00AA1E49">
        <w:rPr>
          <w:rFonts w:cstheme="minorHAnsi"/>
          <w:sz w:val="24"/>
          <w:szCs w:val="24"/>
        </w:rPr>
        <w:t xml:space="preserve"> techniques</w:t>
      </w:r>
      <w:r w:rsidR="009C196C" w:rsidRPr="00AA1E49">
        <w:rPr>
          <w:rFonts w:cstheme="minorHAnsi"/>
          <w:sz w:val="24"/>
          <w:szCs w:val="24"/>
        </w:rPr>
        <w:t>.</w:t>
      </w:r>
      <w:r w:rsidR="002434C7" w:rsidRPr="00AA1E49">
        <w:rPr>
          <w:rFonts w:cstheme="minorHAnsi"/>
          <w:sz w:val="24"/>
          <w:szCs w:val="24"/>
        </w:rPr>
        <w:t xml:space="preserve"> All these new challenges have a direct impact on the organi</w:t>
      </w:r>
      <w:r w:rsidR="0046122A" w:rsidRPr="00AA1E49">
        <w:rPr>
          <w:rFonts w:cstheme="minorHAnsi"/>
          <w:sz w:val="24"/>
          <w:szCs w:val="24"/>
        </w:rPr>
        <w:t>s</w:t>
      </w:r>
      <w:r w:rsidR="002434C7" w:rsidRPr="00AA1E49">
        <w:rPr>
          <w:rFonts w:cstheme="minorHAnsi"/>
          <w:sz w:val="24"/>
          <w:szCs w:val="24"/>
        </w:rPr>
        <w:t xml:space="preserve">ation of work in our industries. As such, there can be no European Green Deal without national, regional and company industrial relations between workers and management.   </w:t>
      </w:r>
    </w:p>
    <w:p w:rsidR="0046122A" w:rsidRPr="00AA1E49" w:rsidRDefault="0046122A" w:rsidP="00AA1E49">
      <w:pPr>
        <w:spacing w:after="0" w:line="276" w:lineRule="auto"/>
        <w:jc w:val="both"/>
        <w:rPr>
          <w:rFonts w:cstheme="minorHAnsi"/>
        </w:rPr>
      </w:pPr>
    </w:p>
    <w:p w:rsidR="0079436E" w:rsidRPr="00BD239C" w:rsidRDefault="00D93869" w:rsidP="0079436E">
      <w:pPr>
        <w:spacing w:after="0" w:line="276" w:lineRule="auto"/>
        <w:jc w:val="both"/>
        <w:rPr>
          <w:rFonts w:cstheme="minorHAnsi"/>
          <w:sz w:val="24"/>
          <w:szCs w:val="24"/>
        </w:rPr>
      </w:pPr>
      <w:r w:rsidRPr="00AA1E49">
        <w:rPr>
          <w:rFonts w:cstheme="minorHAnsi"/>
          <w:sz w:val="24"/>
          <w:szCs w:val="24"/>
        </w:rPr>
        <w:t xml:space="preserve">The European Industrial Strategy is directly </w:t>
      </w:r>
      <w:r w:rsidR="00FB081F" w:rsidRPr="00AA1E49">
        <w:rPr>
          <w:rFonts w:cstheme="minorHAnsi"/>
          <w:sz w:val="24"/>
          <w:szCs w:val="24"/>
        </w:rPr>
        <w:t>tied to</w:t>
      </w:r>
      <w:r w:rsidR="00EB7415" w:rsidRPr="00AA1E49">
        <w:rPr>
          <w:rFonts w:cstheme="minorHAnsi"/>
          <w:sz w:val="24"/>
          <w:szCs w:val="24"/>
        </w:rPr>
        <w:t xml:space="preserve"> </w:t>
      </w:r>
      <w:r w:rsidR="00C13CBE" w:rsidRPr="00AA1E49">
        <w:rPr>
          <w:rFonts w:cstheme="minorHAnsi"/>
          <w:sz w:val="24"/>
          <w:szCs w:val="24"/>
        </w:rPr>
        <w:t>the European Commission Circular Economy Action Plan</w:t>
      </w:r>
      <w:r w:rsidRPr="00AA1E49">
        <w:rPr>
          <w:rFonts w:cstheme="minorHAnsi"/>
          <w:sz w:val="24"/>
          <w:szCs w:val="24"/>
        </w:rPr>
        <w:t xml:space="preserve">. The EFBWW welcomes </w:t>
      </w:r>
      <w:r w:rsidR="0079436E">
        <w:rPr>
          <w:rFonts w:cstheme="minorHAnsi"/>
          <w:sz w:val="24"/>
          <w:szCs w:val="24"/>
        </w:rPr>
        <w:t>this</w:t>
      </w:r>
      <w:r w:rsidR="00C13CBE" w:rsidRPr="00AA1E49">
        <w:rPr>
          <w:rFonts w:cstheme="minorHAnsi"/>
          <w:sz w:val="24"/>
          <w:szCs w:val="24"/>
        </w:rPr>
        <w:t xml:space="preserve"> and </w:t>
      </w:r>
      <w:r w:rsidR="0046122A" w:rsidRPr="00AA1E49">
        <w:rPr>
          <w:rFonts w:cstheme="minorHAnsi"/>
          <w:sz w:val="24"/>
          <w:szCs w:val="24"/>
        </w:rPr>
        <w:t>observes that already in 2019</w:t>
      </w:r>
      <w:r w:rsidR="002B7F37" w:rsidRPr="00AA1E49">
        <w:rPr>
          <w:rFonts w:cstheme="minorHAnsi"/>
          <w:sz w:val="24"/>
          <w:szCs w:val="24"/>
        </w:rPr>
        <w:t>,</w:t>
      </w:r>
      <w:r w:rsidR="0046122A" w:rsidRPr="00AA1E49">
        <w:rPr>
          <w:rFonts w:cstheme="minorHAnsi"/>
          <w:sz w:val="24"/>
          <w:szCs w:val="24"/>
        </w:rPr>
        <w:t xml:space="preserve"> the Member States adopted conclusions on the circular economy of the construction industry (CPR)</w:t>
      </w:r>
      <w:r w:rsidR="0046122A" w:rsidRPr="00AA1E49">
        <w:rPr>
          <w:rFonts w:cstheme="minorHAnsi"/>
          <w:sz w:val="24"/>
          <w:szCs w:val="24"/>
        </w:rPr>
        <w:footnoteReference w:id="2"/>
      </w:r>
      <w:r w:rsidR="0046122A" w:rsidRPr="00AA1E49">
        <w:rPr>
          <w:rFonts w:cstheme="minorHAnsi"/>
          <w:sz w:val="24"/>
          <w:szCs w:val="24"/>
        </w:rPr>
        <w:t>, in which they submit</w:t>
      </w:r>
      <w:r w:rsidR="0079436E">
        <w:rPr>
          <w:rFonts w:cstheme="minorHAnsi"/>
          <w:sz w:val="24"/>
          <w:szCs w:val="24"/>
        </w:rPr>
        <w:t>ted</w:t>
      </w:r>
      <w:r w:rsidR="0046122A" w:rsidRPr="00AA1E49">
        <w:rPr>
          <w:rFonts w:cstheme="minorHAnsi"/>
          <w:sz w:val="24"/>
          <w:szCs w:val="24"/>
        </w:rPr>
        <w:t xml:space="preserve"> a long series of recommendations and tasks to the European Commission to cover the</w:t>
      </w:r>
      <w:r w:rsidR="0046122A" w:rsidRPr="003E433F">
        <w:rPr>
          <w:rFonts w:cstheme="minorHAnsi"/>
          <w:color w:val="000000" w:themeColor="text1"/>
          <w:shd w:val="clear" w:color="auto" w:fill="FFFFFF"/>
        </w:rPr>
        <w:t xml:space="preserve"> </w:t>
      </w:r>
      <w:r w:rsidR="0046122A" w:rsidRPr="00AA1E49">
        <w:rPr>
          <w:rFonts w:cstheme="minorHAnsi"/>
          <w:sz w:val="24"/>
          <w:szCs w:val="24"/>
        </w:rPr>
        <w:t>issue of the reuse of construction products, m</w:t>
      </w:r>
      <w:r w:rsidR="00F73C13">
        <w:rPr>
          <w:rFonts w:cstheme="minorHAnsi"/>
          <w:sz w:val="24"/>
          <w:szCs w:val="24"/>
        </w:rPr>
        <w:t>ore specifically</w:t>
      </w:r>
      <w:r w:rsidR="0046122A" w:rsidRPr="00AA1E49">
        <w:rPr>
          <w:rFonts w:cstheme="minorHAnsi"/>
          <w:sz w:val="24"/>
          <w:szCs w:val="24"/>
        </w:rPr>
        <w:t xml:space="preserve"> </w:t>
      </w:r>
      <w:r w:rsidR="000C0C19" w:rsidRPr="00AA1E49">
        <w:rPr>
          <w:rFonts w:cstheme="minorHAnsi"/>
          <w:sz w:val="24"/>
          <w:szCs w:val="24"/>
        </w:rPr>
        <w:t xml:space="preserve">to clarify </w:t>
      </w:r>
      <w:r w:rsidR="0046122A" w:rsidRPr="00AA1E49">
        <w:rPr>
          <w:rFonts w:cstheme="minorHAnsi"/>
          <w:sz w:val="24"/>
          <w:szCs w:val="24"/>
        </w:rPr>
        <w:t xml:space="preserve">the Construction </w:t>
      </w:r>
      <w:r w:rsidR="0046122A" w:rsidRPr="00AA1E49">
        <w:rPr>
          <w:rFonts w:cstheme="minorHAnsi"/>
          <w:sz w:val="24"/>
          <w:szCs w:val="24"/>
        </w:rPr>
        <w:lastRenderedPageBreak/>
        <w:t>Products Regulation and other legislative acts, but also the criteria for ending</w:t>
      </w:r>
      <w:r w:rsidR="00F73C13">
        <w:rPr>
          <w:rFonts w:cstheme="minorHAnsi"/>
          <w:sz w:val="24"/>
          <w:szCs w:val="24"/>
        </w:rPr>
        <w:t xml:space="preserve"> the</w:t>
      </w:r>
      <w:r w:rsidR="0046122A" w:rsidRPr="00AA1E49">
        <w:rPr>
          <w:rFonts w:cstheme="minorHAnsi"/>
          <w:sz w:val="24"/>
          <w:szCs w:val="24"/>
        </w:rPr>
        <w:t xml:space="preserve"> waste status </w:t>
      </w:r>
      <w:r w:rsidR="008B22A0" w:rsidRPr="00AA1E49">
        <w:rPr>
          <w:rFonts w:cstheme="minorHAnsi"/>
          <w:sz w:val="24"/>
          <w:szCs w:val="24"/>
        </w:rPr>
        <w:t xml:space="preserve">of </w:t>
      </w:r>
      <w:r w:rsidR="0046122A" w:rsidRPr="00AA1E49">
        <w:rPr>
          <w:rFonts w:cstheme="minorHAnsi"/>
          <w:sz w:val="24"/>
          <w:szCs w:val="24"/>
        </w:rPr>
        <w:t>reusable construction products. The EFBWW strongly regrets that still today there is no common vision on the terminology concerning the “reuse” and “recycling” of the CPR.</w:t>
      </w:r>
    </w:p>
    <w:p w:rsidR="00B50A1E" w:rsidRPr="00AA1E49" w:rsidRDefault="00B50A1E" w:rsidP="00AA1E49">
      <w:pPr>
        <w:spacing w:after="0" w:line="276" w:lineRule="auto"/>
        <w:jc w:val="both"/>
        <w:rPr>
          <w:rFonts w:cstheme="minorHAnsi"/>
        </w:rPr>
      </w:pPr>
    </w:p>
    <w:p w:rsidR="002401A2" w:rsidRPr="00AA1E49" w:rsidRDefault="0046122A" w:rsidP="00AA1E49">
      <w:pPr>
        <w:spacing w:after="0" w:line="276" w:lineRule="auto"/>
        <w:jc w:val="both"/>
        <w:rPr>
          <w:rFonts w:cstheme="minorHAnsi"/>
        </w:rPr>
      </w:pPr>
      <w:r w:rsidRPr="00AA1E49">
        <w:rPr>
          <w:rFonts w:cstheme="minorHAnsi"/>
          <w:sz w:val="24"/>
          <w:szCs w:val="24"/>
        </w:rPr>
        <w:t>In addition</w:t>
      </w:r>
      <w:r w:rsidR="002B7F37" w:rsidRPr="00AA1E49">
        <w:rPr>
          <w:rFonts w:cstheme="minorHAnsi"/>
          <w:sz w:val="24"/>
          <w:szCs w:val="24"/>
        </w:rPr>
        <w:t>,</w:t>
      </w:r>
      <w:r w:rsidRPr="00AA1E49">
        <w:rPr>
          <w:rFonts w:cstheme="minorHAnsi"/>
          <w:sz w:val="24"/>
          <w:szCs w:val="24"/>
        </w:rPr>
        <w:t xml:space="preserve"> there are still open ends as to “the quality control” of reusable materials.</w:t>
      </w:r>
      <w:r w:rsidR="00C13CBE" w:rsidRPr="00AA1E49">
        <w:rPr>
          <w:rFonts w:cstheme="minorHAnsi"/>
          <w:sz w:val="24"/>
          <w:szCs w:val="24"/>
        </w:rPr>
        <w:t xml:space="preserve"> </w:t>
      </w:r>
      <w:r w:rsidR="00EB7415" w:rsidRPr="00AA1E49">
        <w:rPr>
          <w:rFonts w:cstheme="minorHAnsi"/>
          <w:sz w:val="24"/>
          <w:szCs w:val="24"/>
        </w:rPr>
        <w:t>F</w:t>
      </w:r>
      <w:r w:rsidRPr="00AA1E49">
        <w:rPr>
          <w:rFonts w:cstheme="minorHAnsi"/>
          <w:sz w:val="24"/>
          <w:szCs w:val="24"/>
        </w:rPr>
        <w:t>or the time being, it is very difficult to measure the quality of a product after use in a building, and even more so after several decades of life.</w:t>
      </w:r>
      <w:r w:rsidR="00934FE7" w:rsidRPr="00AA1E49">
        <w:rPr>
          <w:rFonts w:cstheme="minorHAnsi"/>
          <w:sz w:val="24"/>
          <w:szCs w:val="24"/>
        </w:rPr>
        <w:t xml:space="preserve"> This is of particular importance concerning dangerous substances like asbestos</w:t>
      </w:r>
      <w:r w:rsidR="00696E4E" w:rsidRPr="00AA1E49">
        <w:rPr>
          <w:rFonts w:cstheme="minorHAnsi"/>
          <w:sz w:val="24"/>
          <w:szCs w:val="24"/>
        </w:rPr>
        <w:t xml:space="preserve"> for example bound in concrete</w:t>
      </w:r>
      <w:r w:rsidR="00934FE7" w:rsidRPr="00AA1E49">
        <w:rPr>
          <w:rFonts w:cstheme="minorHAnsi"/>
          <w:sz w:val="24"/>
          <w:szCs w:val="24"/>
        </w:rPr>
        <w:t>. It must be avoided under all circumstances that those substances re-enter</w:t>
      </w:r>
      <w:r w:rsidRPr="00AA1E49">
        <w:rPr>
          <w:rFonts w:cstheme="minorHAnsi"/>
          <w:sz w:val="24"/>
          <w:szCs w:val="24"/>
        </w:rPr>
        <w:t xml:space="preserve"> </w:t>
      </w:r>
      <w:r w:rsidR="00934FE7" w:rsidRPr="00AA1E49">
        <w:rPr>
          <w:rFonts w:cstheme="minorHAnsi"/>
          <w:sz w:val="24"/>
          <w:szCs w:val="24"/>
        </w:rPr>
        <w:t xml:space="preserve">the economic cycle. </w:t>
      </w:r>
      <w:r w:rsidRPr="00AA1E49">
        <w:rPr>
          <w:rFonts w:cstheme="minorHAnsi"/>
          <w:sz w:val="24"/>
          <w:szCs w:val="24"/>
        </w:rPr>
        <w:t>However, according to the EU Council conclusions, a huge market could open up, potentially creating 6.5 million jobs, while contributing to the EU’s climate objectives, given the carbon and environmental footprint of the sector</w:t>
      </w:r>
      <w:r w:rsidR="007944FF" w:rsidRPr="00AA1E49">
        <w:rPr>
          <w:rFonts w:cstheme="minorHAnsi"/>
          <w:sz w:val="24"/>
          <w:szCs w:val="24"/>
        </w:rPr>
        <w:t>.</w:t>
      </w:r>
      <w:r w:rsidRPr="00AA1E49">
        <w:rPr>
          <w:rFonts w:cstheme="minorHAnsi"/>
          <w:sz w:val="24"/>
          <w:szCs w:val="24"/>
        </w:rPr>
        <w:t xml:space="preserve"> </w:t>
      </w:r>
    </w:p>
    <w:p w:rsidR="00C6387A" w:rsidRDefault="00C6387A" w:rsidP="003E433F">
      <w:pPr>
        <w:pStyle w:val="bodytext1"/>
        <w:spacing w:before="0" w:beforeAutospacing="0" w:after="0" w:afterAutospacing="0" w:line="276" w:lineRule="auto"/>
        <w:rPr>
          <w:rFonts w:asciiTheme="minorHAnsi" w:hAnsiTheme="minorHAnsi" w:cstheme="minorHAnsi"/>
          <w:color w:val="000000" w:themeColor="text1"/>
          <w:shd w:val="clear" w:color="auto" w:fill="FFFFFF"/>
        </w:rPr>
      </w:pPr>
    </w:p>
    <w:p w:rsidR="00C6387A" w:rsidRPr="00C6387A" w:rsidRDefault="00C6387A" w:rsidP="00C6387A">
      <w:pPr>
        <w:pStyle w:val="PargrafodaLista"/>
        <w:numPr>
          <w:ilvl w:val="0"/>
          <w:numId w:val="5"/>
        </w:numPr>
        <w:spacing w:after="0" w:line="276" w:lineRule="auto"/>
        <w:jc w:val="both"/>
        <w:rPr>
          <w:rFonts w:cstheme="minorHAnsi"/>
          <w:b/>
          <w:color w:val="538135" w:themeColor="accent6" w:themeShade="BF"/>
          <w:sz w:val="36"/>
          <w:szCs w:val="36"/>
        </w:rPr>
      </w:pPr>
      <w:r w:rsidRPr="00C6387A">
        <w:rPr>
          <w:rFonts w:cstheme="minorHAnsi"/>
          <w:b/>
          <w:color w:val="538135" w:themeColor="accent6" w:themeShade="BF"/>
          <w:sz w:val="36"/>
          <w:szCs w:val="36"/>
          <w:lang w:val="en-US"/>
        </w:rPr>
        <w:t>P</w:t>
      </w:r>
      <w:r w:rsidRPr="00C6387A">
        <w:rPr>
          <w:rFonts w:cstheme="minorHAnsi"/>
          <w:b/>
          <w:color w:val="538135" w:themeColor="accent6" w:themeShade="BF"/>
          <w:sz w:val="36"/>
          <w:szCs w:val="36"/>
        </w:rPr>
        <w:t>roper implementation of the Energy Performance of Buildings Directive (EPBD)</w:t>
      </w:r>
      <w:r w:rsidRPr="00C6387A">
        <w:rPr>
          <w:rStyle w:val="Refdenotaderodap"/>
          <w:rFonts w:cstheme="minorHAnsi"/>
          <w:b/>
          <w:color w:val="538135" w:themeColor="accent6" w:themeShade="BF"/>
          <w:sz w:val="36"/>
          <w:szCs w:val="36"/>
        </w:rPr>
        <w:t xml:space="preserve"> </w:t>
      </w:r>
      <w:r w:rsidRPr="00222995">
        <w:rPr>
          <w:rStyle w:val="Refdenotaderodap"/>
          <w:rFonts w:cstheme="minorHAnsi"/>
          <w:b/>
          <w:color w:val="538135" w:themeColor="accent6" w:themeShade="BF"/>
          <w:sz w:val="36"/>
          <w:szCs w:val="36"/>
        </w:rPr>
        <w:footnoteReference w:id="3"/>
      </w:r>
      <w:r w:rsidRPr="00C6387A">
        <w:rPr>
          <w:rStyle w:val="Refdenotaderodap"/>
          <w:rFonts w:cstheme="minorHAnsi"/>
          <w:b/>
          <w:color w:val="538135" w:themeColor="accent6" w:themeShade="BF"/>
          <w:sz w:val="36"/>
          <w:szCs w:val="36"/>
        </w:rPr>
        <w:t xml:space="preserve"> </w:t>
      </w:r>
      <w:r w:rsidRPr="00C6387A">
        <w:rPr>
          <w:rFonts w:cstheme="minorHAnsi"/>
          <w:b/>
          <w:color w:val="538135" w:themeColor="accent6" w:themeShade="BF"/>
          <w:sz w:val="36"/>
          <w:szCs w:val="36"/>
        </w:rPr>
        <w:t>and Renovation Wave</w:t>
      </w:r>
    </w:p>
    <w:p w:rsidR="00C6387A" w:rsidRPr="00836428" w:rsidRDefault="00C6387A" w:rsidP="00C6387A">
      <w:pPr>
        <w:spacing w:after="0" w:line="276" w:lineRule="auto"/>
        <w:jc w:val="both"/>
        <w:rPr>
          <w:rFonts w:cstheme="minorHAnsi"/>
          <w:color w:val="000000" w:themeColor="text1"/>
          <w:sz w:val="24"/>
          <w:szCs w:val="24"/>
          <w:shd w:val="clear" w:color="auto" w:fill="FFFFFF"/>
        </w:rPr>
      </w:pPr>
    </w:p>
    <w:p w:rsidR="00C6387A" w:rsidRPr="00836428" w:rsidRDefault="00C6387A" w:rsidP="00C6387A">
      <w:pPr>
        <w:spacing w:after="0" w:line="276" w:lineRule="auto"/>
        <w:jc w:val="both"/>
        <w:rPr>
          <w:rFonts w:cstheme="minorHAnsi"/>
          <w:sz w:val="24"/>
          <w:szCs w:val="24"/>
        </w:rPr>
      </w:pPr>
      <w:r w:rsidRPr="00AA1E49">
        <w:rPr>
          <w:rFonts w:cstheme="minorHAnsi"/>
          <w:sz w:val="24"/>
          <w:szCs w:val="24"/>
        </w:rPr>
        <w:t>The EFBWW considers that the EU policy focus should be on more ambitious energy efficiency standards and improved support schemes for the energy renovation of old buildings. For this, a</w:t>
      </w:r>
      <w:r w:rsidRPr="00836428">
        <w:rPr>
          <w:rFonts w:cstheme="minorHAnsi"/>
          <w:color w:val="000000" w:themeColor="text1"/>
          <w:sz w:val="24"/>
          <w:szCs w:val="24"/>
        </w:rPr>
        <w:t xml:space="preserve"> proper implementation of the </w:t>
      </w:r>
      <w:r w:rsidRPr="00180F30">
        <w:rPr>
          <w:rFonts w:cstheme="minorHAnsi"/>
          <w:sz w:val="24"/>
          <w:szCs w:val="24"/>
        </w:rPr>
        <w:t xml:space="preserve">Energy Performance of Buildings Directive </w:t>
      </w:r>
      <w:r w:rsidRPr="00836428">
        <w:rPr>
          <w:rFonts w:cstheme="minorHAnsi"/>
          <w:sz w:val="24"/>
          <w:szCs w:val="24"/>
        </w:rPr>
        <w:t xml:space="preserve">is important in transforming the European building </w:t>
      </w:r>
      <w:r w:rsidRPr="00131183">
        <w:rPr>
          <w:rFonts w:cstheme="minorHAnsi"/>
          <w:sz w:val="24"/>
          <w:szCs w:val="24"/>
        </w:rPr>
        <w:t>stock</w:t>
      </w:r>
      <w:r w:rsidR="004427FC" w:rsidRPr="00131183">
        <w:rPr>
          <w:rFonts w:cstheme="minorHAnsi"/>
          <w:sz w:val="24"/>
          <w:szCs w:val="24"/>
        </w:rPr>
        <w:t>. This would</w:t>
      </w:r>
      <w:r w:rsidRPr="00131183">
        <w:rPr>
          <w:rFonts w:cstheme="minorHAnsi"/>
          <w:sz w:val="24"/>
          <w:szCs w:val="24"/>
        </w:rPr>
        <w:t xml:space="preserve"> improve its energy performance, which can help to tackle a range of issues such as climate change</w:t>
      </w:r>
      <w:r w:rsidRPr="00836428">
        <w:rPr>
          <w:rFonts w:cstheme="minorHAnsi"/>
          <w:sz w:val="24"/>
          <w:szCs w:val="24"/>
        </w:rPr>
        <w:t>, energy security, as well as energy poverty, and provide opportunities for growth and quality employment in the European construction sector.</w:t>
      </w:r>
      <w:r w:rsidRPr="00303BFF">
        <w:rPr>
          <w:rFonts w:cstheme="minorHAnsi"/>
          <w:sz w:val="24"/>
          <w:szCs w:val="24"/>
        </w:rPr>
        <w:t xml:space="preserve"> </w:t>
      </w:r>
      <w:r>
        <w:rPr>
          <w:rFonts w:cstheme="minorHAnsi"/>
          <w:sz w:val="24"/>
          <w:szCs w:val="24"/>
        </w:rPr>
        <w:t>Under the provision</w:t>
      </w:r>
      <w:r w:rsidR="00F73C13">
        <w:rPr>
          <w:rFonts w:cstheme="minorHAnsi"/>
          <w:sz w:val="24"/>
          <w:szCs w:val="24"/>
        </w:rPr>
        <w:t>s</w:t>
      </w:r>
      <w:r>
        <w:rPr>
          <w:rFonts w:cstheme="minorHAnsi"/>
          <w:sz w:val="24"/>
          <w:szCs w:val="24"/>
        </w:rPr>
        <w:t xml:space="preserve"> of </w:t>
      </w:r>
      <w:r w:rsidR="00F73C13">
        <w:rPr>
          <w:rFonts w:cstheme="minorHAnsi"/>
          <w:sz w:val="24"/>
          <w:szCs w:val="24"/>
        </w:rPr>
        <w:t xml:space="preserve">the </w:t>
      </w:r>
      <w:r>
        <w:rPr>
          <w:rFonts w:cstheme="minorHAnsi"/>
          <w:sz w:val="24"/>
          <w:szCs w:val="24"/>
        </w:rPr>
        <w:t>EPBD</w:t>
      </w:r>
      <w:r w:rsidR="00F73C13">
        <w:rPr>
          <w:rFonts w:cstheme="minorHAnsi"/>
          <w:sz w:val="24"/>
          <w:szCs w:val="24"/>
        </w:rPr>
        <w:t>,</w:t>
      </w:r>
      <w:r>
        <w:rPr>
          <w:rFonts w:cstheme="minorHAnsi"/>
          <w:sz w:val="24"/>
          <w:szCs w:val="24"/>
        </w:rPr>
        <w:t xml:space="preserve"> Member States were due to submit Long Term Renovation Strategies (LTRD) by 10</w:t>
      </w:r>
      <w:r w:rsidRPr="00D001B1">
        <w:rPr>
          <w:rFonts w:cstheme="minorHAnsi"/>
          <w:sz w:val="24"/>
          <w:szCs w:val="24"/>
          <w:vertAlign w:val="superscript"/>
        </w:rPr>
        <w:t>th</w:t>
      </w:r>
      <w:r>
        <w:rPr>
          <w:rFonts w:cstheme="minorHAnsi"/>
          <w:sz w:val="24"/>
          <w:szCs w:val="24"/>
        </w:rPr>
        <w:t xml:space="preserve"> March 2020</w:t>
      </w:r>
      <w:r w:rsidR="00F73C13">
        <w:rPr>
          <w:rFonts w:cstheme="minorHAnsi"/>
          <w:sz w:val="24"/>
          <w:szCs w:val="24"/>
        </w:rPr>
        <w:t>, which</w:t>
      </w:r>
      <w:r>
        <w:rPr>
          <w:rFonts w:cstheme="minorHAnsi"/>
          <w:sz w:val="24"/>
          <w:szCs w:val="24"/>
        </w:rPr>
        <w:t xml:space="preserve"> should contain structural information on the characteristics of the building stock in each country and useful for mining data to plan the renovation wave.</w:t>
      </w:r>
    </w:p>
    <w:p w:rsidR="00C6387A" w:rsidRPr="00836428" w:rsidRDefault="00C6387A" w:rsidP="00C6387A">
      <w:pPr>
        <w:spacing w:after="0" w:line="276" w:lineRule="auto"/>
        <w:jc w:val="both"/>
        <w:rPr>
          <w:rFonts w:cstheme="minorHAnsi"/>
          <w:sz w:val="24"/>
          <w:szCs w:val="24"/>
        </w:rPr>
      </w:pPr>
    </w:p>
    <w:p w:rsidR="00C6387A" w:rsidRPr="004D3ED3" w:rsidRDefault="00C6387A" w:rsidP="00C6387A">
      <w:pPr>
        <w:pStyle w:val="PargrafodaLista"/>
        <w:numPr>
          <w:ilvl w:val="0"/>
          <w:numId w:val="26"/>
        </w:numPr>
        <w:spacing w:after="0" w:line="276" w:lineRule="auto"/>
        <w:jc w:val="both"/>
        <w:rPr>
          <w:rFonts w:cstheme="minorHAnsi"/>
          <w:sz w:val="24"/>
          <w:szCs w:val="24"/>
          <w:u w:val="single"/>
        </w:rPr>
      </w:pPr>
      <w:r w:rsidRPr="004D3ED3">
        <w:rPr>
          <w:rFonts w:cstheme="minorHAnsi"/>
          <w:sz w:val="24"/>
          <w:szCs w:val="24"/>
          <w:u w:val="single"/>
        </w:rPr>
        <w:t>Long term renovation strategies</w:t>
      </w:r>
    </w:p>
    <w:p w:rsidR="00C6387A" w:rsidRPr="00836428" w:rsidRDefault="00C6387A" w:rsidP="00C6387A">
      <w:pPr>
        <w:pStyle w:val="PargrafodaLista"/>
        <w:spacing w:after="0" w:line="276" w:lineRule="auto"/>
        <w:contextualSpacing w:val="0"/>
        <w:jc w:val="both"/>
        <w:rPr>
          <w:rFonts w:cstheme="minorHAnsi"/>
          <w:sz w:val="24"/>
          <w:szCs w:val="24"/>
          <w:u w:val="single"/>
        </w:rPr>
      </w:pPr>
    </w:p>
    <w:p w:rsidR="00C6387A" w:rsidRDefault="00C6387A" w:rsidP="00C6387A">
      <w:pPr>
        <w:spacing w:after="0" w:line="276" w:lineRule="auto"/>
        <w:jc w:val="both"/>
        <w:rPr>
          <w:rFonts w:cstheme="minorHAnsi"/>
          <w:sz w:val="24"/>
          <w:szCs w:val="24"/>
        </w:rPr>
      </w:pPr>
      <w:r w:rsidRPr="00836428">
        <w:rPr>
          <w:rFonts w:cstheme="minorHAnsi"/>
          <w:sz w:val="24"/>
          <w:szCs w:val="24"/>
        </w:rPr>
        <w:t xml:space="preserve">The European Commission should </w:t>
      </w:r>
      <w:r w:rsidRPr="006333C8">
        <w:rPr>
          <w:rFonts w:cstheme="minorHAnsi"/>
          <w:sz w:val="24"/>
          <w:szCs w:val="24"/>
        </w:rPr>
        <w:t xml:space="preserve">monitor </w:t>
      </w:r>
      <w:r w:rsidR="00774824" w:rsidRPr="006333C8">
        <w:rPr>
          <w:rFonts w:cstheme="minorHAnsi"/>
          <w:sz w:val="24"/>
          <w:szCs w:val="24"/>
        </w:rPr>
        <w:t>very carefully</w:t>
      </w:r>
      <w:r w:rsidR="00774824" w:rsidRPr="00836428">
        <w:rPr>
          <w:rFonts w:cstheme="minorHAnsi"/>
          <w:sz w:val="24"/>
          <w:szCs w:val="24"/>
        </w:rPr>
        <w:t xml:space="preserve"> </w:t>
      </w:r>
      <w:r w:rsidRPr="00836428">
        <w:rPr>
          <w:rFonts w:cstheme="minorHAnsi"/>
          <w:sz w:val="24"/>
          <w:szCs w:val="24"/>
        </w:rPr>
        <w:t xml:space="preserve">that all Member States prepare and implement a roadmap with an action plan on how to transform their building stock to become energy efficient and </w:t>
      </w:r>
      <w:r w:rsidR="00696E4E" w:rsidRPr="00836428">
        <w:rPr>
          <w:rFonts w:cstheme="minorHAnsi"/>
          <w:sz w:val="24"/>
          <w:szCs w:val="24"/>
        </w:rPr>
        <w:t>decarboni</w:t>
      </w:r>
      <w:r w:rsidR="00696E4E">
        <w:rPr>
          <w:rFonts w:cstheme="minorHAnsi"/>
          <w:sz w:val="24"/>
          <w:szCs w:val="24"/>
        </w:rPr>
        <w:t>s</w:t>
      </w:r>
      <w:r w:rsidR="00696E4E" w:rsidRPr="00836428">
        <w:rPr>
          <w:rFonts w:cstheme="minorHAnsi"/>
          <w:sz w:val="24"/>
          <w:szCs w:val="24"/>
        </w:rPr>
        <w:t xml:space="preserve">ed </w:t>
      </w:r>
      <w:r w:rsidRPr="00836428">
        <w:rPr>
          <w:rFonts w:cstheme="minorHAnsi"/>
          <w:sz w:val="24"/>
          <w:szCs w:val="24"/>
        </w:rPr>
        <w:t>by 2050</w:t>
      </w:r>
      <w:r w:rsidR="00774824" w:rsidRPr="006333C8">
        <w:rPr>
          <w:rFonts w:cstheme="minorHAnsi"/>
          <w:sz w:val="24"/>
          <w:szCs w:val="24"/>
        </w:rPr>
        <w:t>. This should</w:t>
      </w:r>
      <w:r w:rsidR="00774824">
        <w:rPr>
          <w:rFonts w:cstheme="minorHAnsi"/>
          <w:sz w:val="24"/>
          <w:szCs w:val="24"/>
        </w:rPr>
        <w:t xml:space="preserve"> include </w:t>
      </w:r>
      <w:r w:rsidRPr="00836428">
        <w:rPr>
          <w:rFonts w:cstheme="minorHAnsi"/>
          <w:sz w:val="24"/>
          <w:szCs w:val="24"/>
        </w:rPr>
        <w:t xml:space="preserve">milestones for 2030 and 2040. Estimates suggest that only 3% of buildings in Europe are highly energy efficient, which means that approximately 97% of the current building </w:t>
      </w:r>
      <w:proofErr w:type="gramStart"/>
      <w:r w:rsidRPr="00836428">
        <w:rPr>
          <w:rFonts w:cstheme="minorHAnsi"/>
          <w:sz w:val="24"/>
          <w:szCs w:val="24"/>
        </w:rPr>
        <w:t>stock in Europe are</w:t>
      </w:r>
      <w:proofErr w:type="gramEnd"/>
      <w:r w:rsidRPr="00836428">
        <w:rPr>
          <w:rFonts w:cstheme="minorHAnsi"/>
          <w:sz w:val="24"/>
          <w:szCs w:val="24"/>
        </w:rPr>
        <w:t xml:space="preserve"> eligible for renovation before 2050.</w:t>
      </w:r>
    </w:p>
    <w:p w:rsidR="007F2516" w:rsidRPr="00836428" w:rsidRDefault="007F2516" w:rsidP="00C6387A">
      <w:pPr>
        <w:spacing w:after="0" w:line="276" w:lineRule="auto"/>
        <w:jc w:val="both"/>
        <w:rPr>
          <w:rFonts w:cstheme="minorHAnsi"/>
          <w:sz w:val="24"/>
          <w:szCs w:val="24"/>
        </w:rPr>
      </w:pPr>
    </w:p>
    <w:p w:rsidR="00C6387A" w:rsidRPr="00836428" w:rsidRDefault="00C6387A" w:rsidP="00C6387A">
      <w:pPr>
        <w:spacing w:after="0" w:line="276" w:lineRule="auto"/>
        <w:jc w:val="both"/>
        <w:rPr>
          <w:rFonts w:cstheme="minorHAnsi"/>
          <w:sz w:val="24"/>
          <w:szCs w:val="24"/>
        </w:rPr>
      </w:pPr>
      <w:r>
        <w:rPr>
          <w:rFonts w:cstheme="minorHAnsi"/>
          <w:sz w:val="24"/>
          <w:szCs w:val="24"/>
        </w:rPr>
        <w:t xml:space="preserve">The </w:t>
      </w:r>
      <w:r w:rsidRPr="00836428">
        <w:rPr>
          <w:rFonts w:cstheme="minorHAnsi"/>
          <w:sz w:val="24"/>
          <w:szCs w:val="24"/>
        </w:rPr>
        <w:t xml:space="preserve">Member States should be encouraged to exceed the minimum requirements to implement ambitious policies for the transformation of the national building stock. The EFBWW </w:t>
      </w:r>
      <w:r w:rsidR="00774824" w:rsidRPr="006333C8">
        <w:rPr>
          <w:rFonts w:cstheme="minorHAnsi"/>
          <w:sz w:val="24"/>
          <w:szCs w:val="24"/>
        </w:rPr>
        <w:t>deems</w:t>
      </w:r>
      <w:r w:rsidR="00F73C13">
        <w:rPr>
          <w:rFonts w:cstheme="minorHAnsi"/>
          <w:sz w:val="24"/>
          <w:szCs w:val="24"/>
        </w:rPr>
        <w:t xml:space="preserve"> it</w:t>
      </w:r>
      <w:r w:rsidRPr="00836428">
        <w:rPr>
          <w:rFonts w:cstheme="minorHAnsi"/>
          <w:sz w:val="24"/>
          <w:szCs w:val="24"/>
        </w:rPr>
        <w:t xml:space="preserve"> very important </w:t>
      </w:r>
      <w:r>
        <w:rPr>
          <w:rFonts w:cstheme="minorHAnsi"/>
          <w:sz w:val="24"/>
          <w:szCs w:val="24"/>
        </w:rPr>
        <w:t xml:space="preserve">that </w:t>
      </w:r>
      <w:r w:rsidRPr="00836428">
        <w:rPr>
          <w:rFonts w:cstheme="minorHAnsi"/>
          <w:sz w:val="24"/>
          <w:szCs w:val="24"/>
        </w:rPr>
        <w:t>the national trade unions of the construction industry are properly involved during the implementation at national level. In this context</w:t>
      </w:r>
      <w:r>
        <w:rPr>
          <w:rFonts w:cstheme="minorHAnsi"/>
          <w:sz w:val="24"/>
          <w:szCs w:val="24"/>
        </w:rPr>
        <w:t>,</w:t>
      </w:r>
      <w:r w:rsidRPr="00836428">
        <w:rPr>
          <w:rFonts w:cstheme="minorHAnsi"/>
          <w:sz w:val="24"/>
          <w:szCs w:val="24"/>
        </w:rPr>
        <w:t xml:space="preserve"> it is important to note that Member States </w:t>
      </w:r>
      <w:r w:rsidR="00696E4E" w:rsidRPr="00836428">
        <w:rPr>
          <w:rFonts w:cstheme="minorHAnsi"/>
          <w:sz w:val="24"/>
          <w:szCs w:val="24"/>
        </w:rPr>
        <w:t>organi</w:t>
      </w:r>
      <w:r w:rsidR="00696E4E">
        <w:rPr>
          <w:rFonts w:cstheme="minorHAnsi"/>
          <w:sz w:val="24"/>
          <w:szCs w:val="24"/>
        </w:rPr>
        <w:t>s</w:t>
      </w:r>
      <w:r w:rsidR="00696E4E" w:rsidRPr="00836428">
        <w:rPr>
          <w:rFonts w:cstheme="minorHAnsi"/>
          <w:sz w:val="24"/>
          <w:szCs w:val="24"/>
        </w:rPr>
        <w:t xml:space="preserve">e </w:t>
      </w:r>
      <w:r w:rsidRPr="00836428">
        <w:rPr>
          <w:rFonts w:cstheme="minorHAnsi"/>
          <w:sz w:val="24"/>
          <w:szCs w:val="24"/>
        </w:rPr>
        <w:t>stakeholder consultations in preparation of their long</w:t>
      </w:r>
      <w:r>
        <w:rPr>
          <w:rFonts w:cstheme="minorHAnsi"/>
          <w:sz w:val="24"/>
          <w:szCs w:val="24"/>
        </w:rPr>
        <w:t>-</w:t>
      </w:r>
      <w:r w:rsidRPr="00836428">
        <w:rPr>
          <w:rFonts w:cstheme="minorHAnsi"/>
          <w:sz w:val="24"/>
          <w:szCs w:val="24"/>
        </w:rPr>
        <w:t>term renovation strategies.</w:t>
      </w:r>
    </w:p>
    <w:p w:rsidR="00C6387A" w:rsidRPr="00836428" w:rsidRDefault="00C6387A" w:rsidP="007329A4">
      <w:pPr>
        <w:spacing w:after="0" w:line="276" w:lineRule="auto"/>
        <w:jc w:val="both"/>
        <w:rPr>
          <w:rFonts w:cstheme="minorHAnsi"/>
          <w:sz w:val="24"/>
          <w:szCs w:val="24"/>
        </w:rPr>
      </w:pPr>
    </w:p>
    <w:p w:rsidR="00C6387A" w:rsidRPr="007329A4" w:rsidRDefault="00C6387A" w:rsidP="007F2516">
      <w:pPr>
        <w:spacing w:after="0" w:line="276" w:lineRule="auto"/>
        <w:jc w:val="both"/>
        <w:rPr>
          <w:rFonts w:cstheme="minorHAnsi"/>
          <w:sz w:val="24"/>
          <w:szCs w:val="24"/>
        </w:rPr>
      </w:pPr>
      <w:r w:rsidRPr="00BF76EB">
        <w:rPr>
          <w:rFonts w:cstheme="minorHAnsi"/>
          <w:sz w:val="24"/>
          <w:szCs w:val="24"/>
        </w:rPr>
        <w:t>The European Commission should also pay attention that the long-term renovation strategies foresee policies to target the worst performing buildings, split-incentive dilemmas and market failures as well as measures to alleviate energy poverty. This provides trade unions with some leverage to promote social considerations in the implementation of the directive.</w:t>
      </w:r>
      <w:r w:rsidR="007329A4">
        <w:rPr>
          <w:rFonts w:cstheme="minorHAnsi"/>
          <w:sz w:val="24"/>
          <w:szCs w:val="24"/>
        </w:rPr>
        <w:t xml:space="preserve"> </w:t>
      </w:r>
    </w:p>
    <w:p w:rsidR="00C6387A" w:rsidRPr="00BF76EB" w:rsidRDefault="00C6387A" w:rsidP="00C6387A">
      <w:pPr>
        <w:spacing w:after="0" w:line="276" w:lineRule="auto"/>
        <w:jc w:val="both"/>
        <w:rPr>
          <w:rFonts w:cstheme="minorHAnsi"/>
          <w:sz w:val="24"/>
          <w:szCs w:val="24"/>
        </w:rPr>
      </w:pPr>
    </w:p>
    <w:p w:rsidR="004427FC" w:rsidRDefault="006333C8" w:rsidP="00560A0D">
      <w:pPr>
        <w:tabs>
          <w:tab w:val="left" w:pos="7377"/>
        </w:tabs>
        <w:spacing w:after="0" w:line="276" w:lineRule="auto"/>
        <w:jc w:val="both"/>
        <w:rPr>
          <w:rFonts w:cstheme="minorHAnsi"/>
          <w:sz w:val="24"/>
          <w:szCs w:val="24"/>
        </w:rPr>
      </w:pPr>
      <w:r w:rsidRPr="006333C8">
        <w:rPr>
          <w:rFonts w:cstheme="minorHAnsi"/>
          <w:sz w:val="24"/>
          <w:szCs w:val="24"/>
        </w:rPr>
        <w:t xml:space="preserve">The European climate and social ambitions to prevent and resolve the risk of energy poverty are very ambiguous. </w:t>
      </w:r>
      <w:r w:rsidR="00C6387A" w:rsidRPr="007329A4">
        <w:rPr>
          <w:rFonts w:cstheme="minorHAnsi"/>
          <w:sz w:val="24"/>
          <w:szCs w:val="24"/>
        </w:rPr>
        <w:t xml:space="preserve">The EFBWW demands that the European Green Deal fully complies with the UN 2030 Agenda and </w:t>
      </w:r>
      <w:proofErr w:type="gramStart"/>
      <w:r w:rsidR="00C6387A" w:rsidRPr="007329A4">
        <w:rPr>
          <w:rFonts w:cstheme="minorHAnsi"/>
          <w:sz w:val="24"/>
          <w:szCs w:val="24"/>
        </w:rPr>
        <w:t>its</w:t>
      </w:r>
      <w:proofErr w:type="gramEnd"/>
      <w:r w:rsidR="00C6387A" w:rsidRPr="007329A4">
        <w:rPr>
          <w:rFonts w:cstheme="minorHAnsi"/>
          <w:sz w:val="24"/>
          <w:szCs w:val="24"/>
        </w:rPr>
        <w:t xml:space="preserve"> Sustainable Development Goals (SDGs). To be coherent, Europe should commit to fully eradicate energy poverty. This is in accordance with SDG </w:t>
      </w:r>
      <w:r w:rsidR="00C34EFD" w:rsidRPr="007329A4">
        <w:rPr>
          <w:rFonts w:cstheme="minorHAnsi"/>
          <w:sz w:val="24"/>
          <w:szCs w:val="24"/>
        </w:rPr>
        <w:t>1 (</w:t>
      </w:r>
      <w:r w:rsidR="00C6387A" w:rsidRPr="007329A4">
        <w:rPr>
          <w:rFonts w:cstheme="minorHAnsi"/>
          <w:sz w:val="24"/>
          <w:szCs w:val="24"/>
        </w:rPr>
        <w:t>no poverty</w:t>
      </w:r>
      <w:r w:rsidR="00C34EFD" w:rsidRPr="007329A4">
        <w:rPr>
          <w:rFonts w:cstheme="minorHAnsi"/>
          <w:sz w:val="24"/>
          <w:szCs w:val="24"/>
        </w:rPr>
        <w:t>)</w:t>
      </w:r>
      <w:r w:rsidR="00C6387A" w:rsidRPr="007329A4">
        <w:rPr>
          <w:rFonts w:cstheme="minorHAnsi"/>
          <w:sz w:val="24"/>
          <w:szCs w:val="24"/>
        </w:rPr>
        <w:t xml:space="preserve"> and</w:t>
      </w:r>
      <w:r w:rsidR="00C34EFD" w:rsidRPr="007329A4">
        <w:rPr>
          <w:rFonts w:cstheme="minorHAnsi"/>
          <w:sz w:val="24"/>
          <w:szCs w:val="24"/>
        </w:rPr>
        <w:t xml:space="preserve"> SDG 7</w:t>
      </w:r>
      <w:r w:rsidR="002B3A82" w:rsidRPr="007329A4">
        <w:rPr>
          <w:rFonts w:cstheme="minorHAnsi"/>
          <w:sz w:val="24"/>
          <w:szCs w:val="24"/>
        </w:rPr>
        <w:t xml:space="preserve"> </w:t>
      </w:r>
      <w:r w:rsidR="00C34EFD" w:rsidRPr="007329A4">
        <w:rPr>
          <w:rFonts w:cstheme="minorHAnsi"/>
          <w:sz w:val="24"/>
          <w:szCs w:val="24"/>
        </w:rPr>
        <w:t>(</w:t>
      </w:r>
      <w:r w:rsidR="00C6387A" w:rsidRPr="007329A4">
        <w:rPr>
          <w:rFonts w:cstheme="minorHAnsi"/>
          <w:sz w:val="24"/>
          <w:szCs w:val="24"/>
        </w:rPr>
        <w:t>affordable and clea</w:t>
      </w:r>
      <w:r w:rsidR="00CF0BD0">
        <w:rPr>
          <w:rFonts w:cstheme="minorHAnsi"/>
          <w:sz w:val="24"/>
          <w:szCs w:val="24"/>
        </w:rPr>
        <w:t>n</w:t>
      </w:r>
      <w:r w:rsidR="00C6387A" w:rsidRPr="007329A4">
        <w:rPr>
          <w:rFonts w:cstheme="minorHAnsi"/>
          <w:sz w:val="24"/>
          <w:szCs w:val="24"/>
        </w:rPr>
        <w:t xml:space="preserve"> energy</w:t>
      </w:r>
      <w:r w:rsidR="00C34EFD" w:rsidRPr="007329A4">
        <w:rPr>
          <w:rFonts w:cstheme="minorHAnsi"/>
          <w:sz w:val="24"/>
          <w:szCs w:val="24"/>
        </w:rPr>
        <w:t>)</w:t>
      </w:r>
      <w:r w:rsidR="00C6387A" w:rsidRPr="007329A4">
        <w:rPr>
          <w:rFonts w:cstheme="minorHAnsi"/>
          <w:sz w:val="24"/>
          <w:szCs w:val="24"/>
        </w:rPr>
        <w:t xml:space="preserve"> goal</w:t>
      </w:r>
      <w:r w:rsidR="00C34EFD" w:rsidRPr="007329A4">
        <w:rPr>
          <w:rFonts w:cstheme="minorHAnsi"/>
          <w:sz w:val="24"/>
          <w:szCs w:val="24"/>
        </w:rPr>
        <w:t>s</w:t>
      </w:r>
      <w:r w:rsidR="00C6387A" w:rsidRPr="007329A4">
        <w:rPr>
          <w:rFonts w:cstheme="minorHAnsi"/>
          <w:sz w:val="24"/>
          <w:szCs w:val="24"/>
        </w:rPr>
        <w:t>. The EFBWW demands that the EU should step up its efforts to ensure that affordable</w:t>
      </w:r>
      <w:r w:rsidR="00CF0BD0">
        <w:rPr>
          <w:rFonts w:cstheme="minorHAnsi"/>
          <w:sz w:val="24"/>
          <w:szCs w:val="24"/>
        </w:rPr>
        <w:t>,</w:t>
      </w:r>
      <w:r w:rsidR="00C6387A" w:rsidRPr="007329A4">
        <w:rPr>
          <w:rFonts w:cstheme="minorHAnsi"/>
          <w:sz w:val="24"/>
          <w:szCs w:val="24"/>
        </w:rPr>
        <w:t xml:space="preserve"> renewable energy is available to low-income and poor end-users in buildings. For this</w:t>
      </w:r>
      <w:r w:rsidR="00696E4E" w:rsidRPr="007329A4">
        <w:rPr>
          <w:rFonts w:cstheme="minorHAnsi"/>
          <w:sz w:val="24"/>
          <w:szCs w:val="24"/>
        </w:rPr>
        <w:t>,</w:t>
      </w:r>
      <w:r w:rsidR="00C6387A" w:rsidRPr="007329A4">
        <w:rPr>
          <w:rFonts w:cstheme="minorHAnsi"/>
          <w:sz w:val="24"/>
          <w:szCs w:val="24"/>
        </w:rPr>
        <w:t xml:space="preserve"> we need to better coordinate and enforce Directive 2009/72 (article 3.8) and ensure that truly nobody is left behind in the green transition phase. </w:t>
      </w:r>
      <w:r w:rsidR="007329A4">
        <w:rPr>
          <w:rFonts w:cstheme="minorHAnsi"/>
          <w:sz w:val="24"/>
          <w:szCs w:val="24"/>
        </w:rPr>
        <w:t xml:space="preserve">The </w:t>
      </w:r>
      <w:r w:rsidR="007329A4" w:rsidRPr="006333C8">
        <w:rPr>
          <w:rFonts w:cstheme="minorHAnsi"/>
          <w:sz w:val="24"/>
          <w:szCs w:val="24"/>
        </w:rPr>
        <w:t xml:space="preserve">EFBWW </w:t>
      </w:r>
      <w:r w:rsidR="00721120" w:rsidRPr="006333C8">
        <w:rPr>
          <w:rFonts w:cstheme="minorHAnsi"/>
          <w:sz w:val="24"/>
          <w:szCs w:val="24"/>
        </w:rPr>
        <w:t>emphasises</w:t>
      </w:r>
      <w:r w:rsidR="00721120" w:rsidRPr="007329A4">
        <w:rPr>
          <w:rFonts w:cstheme="minorHAnsi"/>
          <w:sz w:val="24"/>
          <w:szCs w:val="24"/>
        </w:rPr>
        <w:t xml:space="preserve"> </w:t>
      </w:r>
      <w:r w:rsidR="007329A4" w:rsidRPr="007329A4">
        <w:rPr>
          <w:rFonts w:cstheme="minorHAnsi"/>
          <w:sz w:val="24"/>
          <w:szCs w:val="24"/>
        </w:rPr>
        <w:t xml:space="preserve">that energy poverty should be specifically tackled through the EPBD. </w:t>
      </w:r>
    </w:p>
    <w:p w:rsidR="00C6387A" w:rsidRPr="00836428" w:rsidRDefault="00C6387A" w:rsidP="00560A0D">
      <w:pPr>
        <w:tabs>
          <w:tab w:val="left" w:pos="7377"/>
        </w:tabs>
        <w:spacing w:after="0" w:line="276" w:lineRule="auto"/>
        <w:jc w:val="both"/>
        <w:rPr>
          <w:rFonts w:cstheme="minorHAnsi"/>
          <w:sz w:val="24"/>
          <w:szCs w:val="24"/>
        </w:rPr>
      </w:pPr>
      <w:r>
        <w:rPr>
          <w:rFonts w:cstheme="minorHAnsi"/>
          <w:color w:val="000000" w:themeColor="text1"/>
          <w:sz w:val="24"/>
          <w:szCs w:val="24"/>
        </w:rPr>
        <w:tab/>
      </w:r>
    </w:p>
    <w:p w:rsidR="00C6387A" w:rsidRDefault="00C6387A" w:rsidP="00C6387A">
      <w:pPr>
        <w:spacing w:after="0" w:line="276" w:lineRule="auto"/>
        <w:jc w:val="both"/>
        <w:rPr>
          <w:rFonts w:cstheme="minorHAnsi"/>
          <w:sz w:val="24"/>
          <w:szCs w:val="24"/>
        </w:rPr>
      </w:pPr>
      <w:r w:rsidRPr="00836428">
        <w:rPr>
          <w:rFonts w:cstheme="minorHAnsi"/>
          <w:sz w:val="24"/>
          <w:szCs w:val="24"/>
        </w:rPr>
        <w:t xml:space="preserve">The long-term renovation strategies must also take health, safety and indoor air quality into account. This has the </w:t>
      </w:r>
      <w:r w:rsidR="00696E4E" w:rsidRPr="00836428">
        <w:rPr>
          <w:rFonts w:cstheme="minorHAnsi"/>
          <w:sz w:val="24"/>
          <w:szCs w:val="24"/>
        </w:rPr>
        <w:t>benefit</w:t>
      </w:r>
      <w:r w:rsidRPr="00836428">
        <w:rPr>
          <w:rFonts w:cstheme="minorHAnsi"/>
          <w:sz w:val="24"/>
          <w:szCs w:val="24"/>
        </w:rPr>
        <w:t xml:space="preserve"> that it allows the introduction of holistic renovation policies that combine energy renovation with the removal of asbestos and other harmful substances</w:t>
      </w:r>
      <w:r>
        <w:rPr>
          <w:rFonts w:cstheme="minorHAnsi"/>
          <w:sz w:val="24"/>
          <w:szCs w:val="24"/>
        </w:rPr>
        <w:t>.</w:t>
      </w:r>
      <w:r w:rsidRPr="00836428">
        <w:rPr>
          <w:rFonts w:cstheme="minorHAnsi"/>
          <w:sz w:val="24"/>
          <w:szCs w:val="24"/>
        </w:rPr>
        <w:t xml:space="preserve"> The European Commission should ensure that all Member States provide a</w:t>
      </w:r>
      <w:r w:rsidR="00CF0BD0">
        <w:rPr>
          <w:rFonts w:cstheme="minorHAnsi"/>
          <w:sz w:val="24"/>
          <w:szCs w:val="24"/>
        </w:rPr>
        <w:t>dequate</w:t>
      </w:r>
      <w:r w:rsidRPr="00836428">
        <w:rPr>
          <w:rFonts w:cstheme="minorHAnsi"/>
          <w:sz w:val="24"/>
          <w:szCs w:val="24"/>
        </w:rPr>
        <w:t xml:space="preserve"> financing and that </w:t>
      </w:r>
      <w:r w:rsidRPr="00711021">
        <w:rPr>
          <w:rFonts w:cstheme="minorHAnsi"/>
          <w:sz w:val="24"/>
          <w:szCs w:val="24"/>
        </w:rPr>
        <w:t>EU funds are used efficiently and in a holistic manner.</w:t>
      </w:r>
    </w:p>
    <w:p w:rsidR="00C6387A" w:rsidRPr="00222995" w:rsidRDefault="00C6387A" w:rsidP="00C6387A">
      <w:pPr>
        <w:spacing w:after="0" w:line="276" w:lineRule="auto"/>
        <w:jc w:val="both"/>
        <w:rPr>
          <w:rFonts w:cstheme="minorHAnsi"/>
        </w:rPr>
      </w:pPr>
    </w:p>
    <w:p w:rsidR="00C6387A" w:rsidRPr="003C5F35" w:rsidRDefault="00C6387A" w:rsidP="00C6387A">
      <w:pPr>
        <w:pStyle w:val="PargrafodaLista"/>
        <w:numPr>
          <w:ilvl w:val="0"/>
          <w:numId w:val="26"/>
        </w:numPr>
        <w:spacing w:after="0" w:line="276" w:lineRule="auto"/>
        <w:jc w:val="both"/>
        <w:rPr>
          <w:rFonts w:cstheme="minorHAnsi"/>
          <w:sz w:val="24"/>
          <w:szCs w:val="24"/>
          <w:u w:val="single"/>
        </w:rPr>
      </w:pPr>
      <w:r w:rsidRPr="003C5F35">
        <w:rPr>
          <w:rFonts w:cstheme="minorHAnsi"/>
          <w:sz w:val="24"/>
          <w:szCs w:val="24"/>
          <w:u w:val="single"/>
        </w:rPr>
        <w:t>Renovation passport</w:t>
      </w:r>
    </w:p>
    <w:p w:rsidR="00C6387A" w:rsidRPr="00836428" w:rsidRDefault="00C6387A" w:rsidP="00C6387A">
      <w:pPr>
        <w:pStyle w:val="PargrafodaLista"/>
        <w:spacing w:after="0" w:line="276" w:lineRule="auto"/>
        <w:contextualSpacing w:val="0"/>
        <w:jc w:val="both"/>
        <w:rPr>
          <w:rFonts w:cstheme="minorHAnsi"/>
          <w:color w:val="000000" w:themeColor="text1"/>
          <w:sz w:val="24"/>
          <w:szCs w:val="24"/>
          <w:u w:val="single"/>
        </w:rPr>
      </w:pPr>
    </w:p>
    <w:p w:rsidR="00C6387A" w:rsidRPr="00836428" w:rsidRDefault="00C6387A" w:rsidP="00C6387A">
      <w:pPr>
        <w:spacing w:after="0" w:line="276" w:lineRule="auto"/>
        <w:jc w:val="both"/>
        <w:rPr>
          <w:rFonts w:cstheme="minorHAnsi"/>
          <w:color w:val="000000" w:themeColor="text1"/>
          <w:sz w:val="24"/>
          <w:szCs w:val="24"/>
        </w:rPr>
      </w:pPr>
      <w:r w:rsidRPr="00836428">
        <w:rPr>
          <w:rFonts w:cstheme="minorHAnsi"/>
          <w:color w:val="000000" w:themeColor="text1"/>
          <w:sz w:val="24"/>
          <w:szCs w:val="24"/>
        </w:rPr>
        <w:t>The individual building renovation passport is a new tool to provide information about the potential of energy savings in a building and describing the path to achieve those savings. It is designed as a compl</w:t>
      </w:r>
      <w:r w:rsidR="00CF0BD0">
        <w:rPr>
          <w:rFonts w:cstheme="minorHAnsi"/>
          <w:color w:val="000000" w:themeColor="text1"/>
          <w:sz w:val="24"/>
          <w:szCs w:val="24"/>
        </w:rPr>
        <w:t>e</w:t>
      </w:r>
      <w:r w:rsidRPr="00836428">
        <w:rPr>
          <w:rFonts w:cstheme="minorHAnsi"/>
          <w:color w:val="000000" w:themeColor="text1"/>
          <w:sz w:val="24"/>
          <w:szCs w:val="24"/>
        </w:rPr>
        <w:t xml:space="preserve">ment to Energy Performance Certificates. Such a passport would define </w:t>
      </w:r>
      <w:r w:rsidR="00696E4E" w:rsidRPr="00836428">
        <w:rPr>
          <w:rFonts w:cstheme="minorHAnsi"/>
          <w:color w:val="000000" w:themeColor="text1"/>
          <w:sz w:val="24"/>
          <w:szCs w:val="24"/>
        </w:rPr>
        <w:t>long-term</w:t>
      </w:r>
      <w:r w:rsidRPr="00836428">
        <w:rPr>
          <w:rFonts w:cstheme="minorHAnsi"/>
          <w:color w:val="000000" w:themeColor="text1"/>
          <w:sz w:val="24"/>
          <w:szCs w:val="24"/>
        </w:rPr>
        <w:t xml:space="preserve"> </w:t>
      </w:r>
      <w:r w:rsidR="00696E4E" w:rsidRPr="00836428">
        <w:rPr>
          <w:rFonts w:cstheme="minorHAnsi"/>
          <w:color w:val="000000" w:themeColor="text1"/>
          <w:sz w:val="24"/>
          <w:szCs w:val="24"/>
        </w:rPr>
        <w:t>systematic</w:t>
      </w:r>
      <w:r w:rsidRPr="00836428">
        <w:rPr>
          <w:rFonts w:cstheme="minorHAnsi"/>
          <w:color w:val="000000" w:themeColor="text1"/>
          <w:sz w:val="24"/>
          <w:szCs w:val="24"/>
        </w:rPr>
        <w:t xml:space="preserve"> renovation measures for a given building based on energy audits.</w:t>
      </w:r>
      <w:r>
        <w:rPr>
          <w:rFonts w:cstheme="minorHAnsi"/>
          <w:color w:val="000000" w:themeColor="text1"/>
          <w:sz w:val="24"/>
          <w:szCs w:val="24"/>
        </w:rPr>
        <w:t xml:space="preserve"> </w:t>
      </w:r>
      <w:r w:rsidRPr="00836428">
        <w:rPr>
          <w:rFonts w:cstheme="minorHAnsi"/>
          <w:color w:val="000000" w:themeColor="text1"/>
          <w:sz w:val="24"/>
          <w:szCs w:val="24"/>
        </w:rPr>
        <w:t xml:space="preserve">As a digital </w:t>
      </w:r>
      <w:r w:rsidR="00696E4E" w:rsidRPr="00836428">
        <w:rPr>
          <w:rFonts w:cstheme="minorHAnsi"/>
          <w:color w:val="000000" w:themeColor="text1"/>
          <w:sz w:val="24"/>
          <w:szCs w:val="24"/>
        </w:rPr>
        <w:t>tool,</w:t>
      </w:r>
      <w:r w:rsidRPr="00836428">
        <w:rPr>
          <w:rFonts w:cstheme="minorHAnsi"/>
          <w:color w:val="000000" w:themeColor="text1"/>
          <w:sz w:val="24"/>
          <w:szCs w:val="24"/>
        </w:rPr>
        <w:t xml:space="preserve"> it features in the development of Building Information Modelling (BIM) and has the potential to provide access to all parties involved in a construction project thereby reducing information gaps.</w:t>
      </w:r>
    </w:p>
    <w:p w:rsidR="00C6387A" w:rsidRPr="00836428" w:rsidRDefault="00C6387A" w:rsidP="00C6387A">
      <w:pPr>
        <w:spacing w:after="0" w:line="276" w:lineRule="auto"/>
        <w:jc w:val="both"/>
        <w:rPr>
          <w:rFonts w:cstheme="minorHAnsi"/>
          <w:color w:val="000000" w:themeColor="text1"/>
          <w:sz w:val="24"/>
          <w:szCs w:val="24"/>
        </w:rPr>
      </w:pPr>
    </w:p>
    <w:p w:rsidR="00C6387A" w:rsidRPr="00AA1E49" w:rsidRDefault="00C6387A" w:rsidP="00C6387A">
      <w:pPr>
        <w:spacing w:after="0" w:line="276" w:lineRule="auto"/>
        <w:jc w:val="both"/>
        <w:rPr>
          <w:rFonts w:cstheme="minorHAnsi"/>
          <w:color w:val="000000" w:themeColor="text1"/>
          <w:sz w:val="24"/>
          <w:szCs w:val="24"/>
        </w:rPr>
      </w:pPr>
      <w:r w:rsidRPr="00836428">
        <w:rPr>
          <w:rFonts w:cstheme="minorHAnsi"/>
          <w:color w:val="000000" w:themeColor="text1"/>
          <w:sz w:val="24"/>
          <w:szCs w:val="24"/>
        </w:rPr>
        <w:t>In the view of the EFBWW, the renovation passport also has the potential for registering harmful substances in buildings as a preventive health and safety tool. It could be used to register harmful substances where they have been identified as well as to catalog</w:t>
      </w:r>
      <w:r>
        <w:rPr>
          <w:rFonts w:cstheme="minorHAnsi"/>
          <w:color w:val="000000" w:themeColor="text1"/>
          <w:sz w:val="24"/>
          <w:szCs w:val="24"/>
        </w:rPr>
        <w:t>ue</w:t>
      </w:r>
      <w:r w:rsidRPr="00836428">
        <w:rPr>
          <w:rFonts w:cstheme="minorHAnsi"/>
          <w:color w:val="000000" w:themeColor="text1"/>
          <w:sz w:val="24"/>
          <w:szCs w:val="24"/>
        </w:rPr>
        <w:t xml:space="preserve"> the materials used in the </w:t>
      </w:r>
      <w:r w:rsidRPr="00AA1E49">
        <w:rPr>
          <w:rFonts w:cstheme="minorHAnsi"/>
          <w:color w:val="000000" w:themeColor="text1"/>
          <w:sz w:val="24"/>
          <w:szCs w:val="24"/>
        </w:rPr>
        <w:t xml:space="preserve">construction and renovation of a building to ease the removal of ‘future culprits’ that have not been identified as </w:t>
      </w:r>
      <w:r w:rsidR="00203973" w:rsidRPr="00AA1E49">
        <w:rPr>
          <w:rFonts w:cstheme="minorHAnsi"/>
          <w:color w:val="000000" w:themeColor="text1"/>
          <w:sz w:val="24"/>
          <w:szCs w:val="24"/>
        </w:rPr>
        <w:t>dangerous</w:t>
      </w:r>
      <w:r w:rsidRPr="00AA1E49">
        <w:rPr>
          <w:rFonts w:cstheme="minorHAnsi"/>
          <w:color w:val="000000" w:themeColor="text1"/>
          <w:sz w:val="24"/>
          <w:szCs w:val="24"/>
        </w:rPr>
        <w:t xml:space="preserve"> yet.</w:t>
      </w:r>
    </w:p>
    <w:p w:rsidR="00C6387A" w:rsidRPr="00CB4A6D" w:rsidRDefault="00C6387A" w:rsidP="00C6387A">
      <w:pPr>
        <w:spacing w:after="0" w:line="276" w:lineRule="auto"/>
        <w:jc w:val="both"/>
        <w:rPr>
          <w:rFonts w:cstheme="minorHAnsi"/>
          <w:bCs/>
          <w:color w:val="000000" w:themeColor="text1"/>
          <w:sz w:val="24"/>
          <w:szCs w:val="24"/>
          <w:shd w:val="clear" w:color="auto" w:fill="FFFFFF"/>
        </w:rPr>
      </w:pPr>
    </w:p>
    <w:p w:rsidR="00C6387A" w:rsidRDefault="00C6387A" w:rsidP="00C6387A">
      <w:pPr>
        <w:spacing w:after="0" w:line="276" w:lineRule="auto"/>
        <w:jc w:val="both"/>
        <w:rPr>
          <w:rFonts w:cstheme="minorHAnsi"/>
          <w:bCs/>
          <w:color w:val="000000" w:themeColor="text1"/>
          <w:sz w:val="24"/>
          <w:szCs w:val="24"/>
          <w:shd w:val="clear" w:color="auto" w:fill="FFFFFF"/>
        </w:rPr>
      </w:pPr>
      <w:r w:rsidRPr="00CB4A6D">
        <w:rPr>
          <w:rFonts w:cstheme="minorHAnsi"/>
          <w:bCs/>
          <w:color w:val="000000" w:themeColor="text1"/>
          <w:sz w:val="24"/>
          <w:szCs w:val="24"/>
          <w:shd w:val="clear" w:color="auto" w:fill="FFFFFF"/>
        </w:rPr>
        <w:t>Currently the European Commission (BPIE</w:t>
      </w:r>
      <w:r w:rsidR="00CB4A6D">
        <w:rPr>
          <w:rStyle w:val="Refdenotaderodap"/>
          <w:rFonts w:cstheme="minorHAnsi"/>
          <w:bCs/>
          <w:color w:val="000000" w:themeColor="text1"/>
          <w:sz w:val="24"/>
          <w:szCs w:val="24"/>
          <w:shd w:val="clear" w:color="auto" w:fill="FFFFFF"/>
        </w:rPr>
        <w:footnoteReference w:id="4"/>
      </w:r>
      <w:r w:rsidRPr="00CB4A6D">
        <w:rPr>
          <w:rFonts w:cstheme="minorHAnsi"/>
          <w:bCs/>
          <w:color w:val="000000" w:themeColor="text1"/>
          <w:sz w:val="24"/>
          <w:szCs w:val="24"/>
          <w:shd w:val="clear" w:color="auto" w:fill="FFFFFF"/>
        </w:rPr>
        <w:t xml:space="preserve">) </w:t>
      </w:r>
      <w:r w:rsidRPr="00AA1E49">
        <w:rPr>
          <w:rFonts w:cstheme="minorHAnsi"/>
          <w:color w:val="000000" w:themeColor="text1"/>
          <w:sz w:val="24"/>
          <w:szCs w:val="24"/>
        </w:rPr>
        <w:t xml:space="preserve">is conducting a feasibility study for the introduction of a renovation passport. The EFBWW </w:t>
      </w:r>
      <w:r w:rsidR="00203973" w:rsidRPr="00AA1E49">
        <w:rPr>
          <w:rFonts w:cstheme="minorHAnsi"/>
          <w:color w:val="000000" w:themeColor="text1"/>
          <w:sz w:val="24"/>
          <w:szCs w:val="24"/>
        </w:rPr>
        <w:t xml:space="preserve">believes it </w:t>
      </w:r>
      <w:r w:rsidR="00CF0BD0">
        <w:rPr>
          <w:rFonts w:cstheme="minorHAnsi"/>
          <w:color w:val="000000" w:themeColor="text1"/>
          <w:sz w:val="24"/>
          <w:szCs w:val="24"/>
        </w:rPr>
        <w:t>should be</w:t>
      </w:r>
      <w:r w:rsidR="00203973" w:rsidRPr="00AA1E49">
        <w:rPr>
          <w:rFonts w:cstheme="minorHAnsi"/>
          <w:color w:val="000000" w:themeColor="text1"/>
          <w:sz w:val="24"/>
          <w:szCs w:val="24"/>
        </w:rPr>
        <w:t xml:space="preserve"> </w:t>
      </w:r>
      <w:r w:rsidRPr="00AA1E49">
        <w:rPr>
          <w:rFonts w:cstheme="minorHAnsi"/>
          <w:color w:val="000000" w:themeColor="text1"/>
          <w:sz w:val="24"/>
          <w:szCs w:val="24"/>
        </w:rPr>
        <w:t>a mandatory system</w:t>
      </w:r>
      <w:r w:rsidR="00203973" w:rsidRPr="00AA1E49">
        <w:rPr>
          <w:rFonts w:cstheme="minorHAnsi"/>
          <w:color w:val="000000" w:themeColor="text1"/>
          <w:sz w:val="24"/>
          <w:szCs w:val="24"/>
        </w:rPr>
        <w:t>,</w:t>
      </w:r>
      <w:r w:rsidRPr="00AA1E49">
        <w:rPr>
          <w:rFonts w:cstheme="minorHAnsi"/>
          <w:color w:val="000000" w:themeColor="text1"/>
          <w:sz w:val="24"/>
          <w:szCs w:val="24"/>
        </w:rPr>
        <w:t xml:space="preserve"> vital to stimulate cost-effective</w:t>
      </w:r>
      <w:r w:rsidR="00CF0BD0">
        <w:rPr>
          <w:rFonts w:cstheme="minorHAnsi"/>
          <w:color w:val="000000" w:themeColor="text1"/>
          <w:sz w:val="24"/>
          <w:szCs w:val="24"/>
        </w:rPr>
        <w:t>,</w:t>
      </w:r>
      <w:r w:rsidRPr="00AA1E49">
        <w:rPr>
          <w:rFonts w:cstheme="minorHAnsi"/>
          <w:color w:val="000000" w:themeColor="text1"/>
          <w:sz w:val="24"/>
          <w:szCs w:val="24"/>
        </w:rPr>
        <w:t xml:space="preserve"> deep renovation</w:t>
      </w:r>
      <w:r w:rsidR="00CF0BD0">
        <w:rPr>
          <w:rFonts w:cstheme="minorHAnsi"/>
          <w:color w:val="000000" w:themeColor="text1"/>
          <w:sz w:val="24"/>
          <w:szCs w:val="24"/>
        </w:rPr>
        <w:t>,</w:t>
      </w:r>
      <w:r w:rsidRPr="00AA1E49">
        <w:rPr>
          <w:rFonts w:cstheme="minorHAnsi"/>
          <w:color w:val="000000" w:themeColor="text1"/>
          <w:sz w:val="24"/>
          <w:szCs w:val="24"/>
        </w:rPr>
        <w:t xml:space="preserve"> based on quality criteria. The EFBWW asks the European Commission to set high mandatory quality standards for the renovation passport.</w:t>
      </w:r>
      <w:r w:rsidRPr="00836428">
        <w:rPr>
          <w:rFonts w:cstheme="minorHAnsi"/>
          <w:bCs/>
          <w:color w:val="000000" w:themeColor="text1"/>
          <w:sz w:val="24"/>
          <w:szCs w:val="24"/>
          <w:shd w:val="clear" w:color="auto" w:fill="FFFFFF"/>
        </w:rPr>
        <w:t xml:space="preserve"> </w:t>
      </w:r>
    </w:p>
    <w:p w:rsidR="00C6387A" w:rsidRDefault="00C6387A" w:rsidP="003E433F">
      <w:pPr>
        <w:pStyle w:val="bodytext1"/>
        <w:spacing w:before="0" w:beforeAutospacing="0" w:after="0" w:afterAutospacing="0" w:line="276" w:lineRule="auto"/>
        <w:rPr>
          <w:rFonts w:asciiTheme="minorHAnsi" w:hAnsiTheme="minorHAnsi" w:cstheme="minorHAnsi"/>
          <w:color w:val="000000" w:themeColor="text1"/>
          <w:shd w:val="clear" w:color="auto" w:fill="FFFFFF"/>
        </w:rPr>
      </w:pPr>
    </w:p>
    <w:p w:rsidR="004C7F2D" w:rsidRDefault="004C7F2D" w:rsidP="00560A0D">
      <w:pPr>
        <w:pStyle w:val="bodytext1"/>
        <w:numPr>
          <w:ilvl w:val="0"/>
          <w:numId w:val="26"/>
        </w:numPr>
        <w:spacing w:before="0" w:beforeAutospacing="0" w:after="0" w:afterAutospacing="0" w:line="276" w:lineRule="auto"/>
        <w:rPr>
          <w:rFonts w:asciiTheme="minorHAnsi" w:hAnsiTheme="minorHAnsi" w:cstheme="minorHAnsi"/>
          <w:color w:val="000000" w:themeColor="text1"/>
          <w:shd w:val="clear" w:color="auto" w:fill="FFFFFF"/>
        </w:rPr>
      </w:pPr>
      <w:r>
        <w:rPr>
          <w:rFonts w:asciiTheme="minorHAnsi" w:hAnsiTheme="minorHAnsi" w:cstheme="minorHAnsi"/>
          <w:color w:val="000000" w:themeColor="text1"/>
          <w:shd w:val="clear" w:color="auto" w:fill="FFFFFF"/>
        </w:rPr>
        <w:t xml:space="preserve">EU Emissions Trading Scheme </w:t>
      </w:r>
    </w:p>
    <w:p w:rsidR="00C6387A" w:rsidRPr="00836428" w:rsidRDefault="00C6387A" w:rsidP="00C6387A">
      <w:pPr>
        <w:spacing w:after="0" w:line="276" w:lineRule="auto"/>
        <w:jc w:val="both"/>
        <w:rPr>
          <w:rFonts w:cstheme="minorHAnsi"/>
          <w:b/>
          <w:bCs/>
          <w:color w:val="333333"/>
          <w:sz w:val="24"/>
          <w:szCs w:val="24"/>
          <w:shd w:val="clear" w:color="auto" w:fill="FFFFFF"/>
        </w:rPr>
      </w:pPr>
    </w:p>
    <w:p w:rsidR="00C6387A" w:rsidRPr="00F27893" w:rsidRDefault="00C6387A" w:rsidP="00C6387A">
      <w:pPr>
        <w:pStyle w:val="Default"/>
        <w:spacing w:line="276" w:lineRule="auto"/>
        <w:jc w:val="both"/>
        <w:rPr>
          <w:rFonts w:asciiTheme="minorHAnsi" w:hAnsiTheme="minorHAnsi" w:cstheme="minorHAnsi"/>
        </w:rPr>
      </w:pPr>
      <w:r w:rsidRPr="000B7216">
        <w:rPr>
          <w:rFonts w:asciiTheme="minorHAnsi" w:hAnsiTheme="minorHAnsi" w:cstheme="minorHAnsi"/>
        </w:rPr>
        <w:t>The EFBWW do</w:t>
      </w:r>
      <w:r w:rsidR="00696E4E">
        <w:rPr>
          <w:rFonts w:asciiTheme="minorHAnsi" w:hAnsiTheme="minorHAnsi" w:cstheme="minorHAnsi"/>
        </w:rPr>
        <w:t>es</w:t>
      </w:r>
      <w:r w:rsidRPr="000B7216">
        <w:rPr>
          <w:rFonts w:asciiTheme="minorHAnsi" w:hAnsiTheme="minorHAnsi" w:cstheme="minorHAnsi"/>
        </w:rPr>
        <w:t xml:space="preserve"> not expect that including the construction sector, more specifically heating and/or cooling</w:t>
      </w:r>
      <w:r w:rsidR="007C0245">
        <w:rPr>
          <w:rFonts w:asciiTheme="minorHAnsi" w:hAnsiTheme="minorHAnsi" w:cstheme="minorHAnsi"/>
        </w:rPr>
        <w:t>,</w:t>
      </w:r>
      <w:r w:rsidRPr="000B7216">
        <w:rPr>
          <w:rFonts w:asciiTheme="minorHAnsi" w:hAnsiTheme="minorHAnsi" w:cstheme="minorHAnsi"/>
        </w:rPr>
        <w:t xml:space="preserve"> would significantly reduce emissions in the construction industry.</w:t>
      </w:r>
      <w:r w:rsidR="007C0245">
        <w:rPr>
          <w:rFonts w:asciiTheme="minorHAnsi" w:hAnsiTheme="minorHAnsi" w:cstheme="minorHAnsi"/>
        </w:rPr>
        <w:t xml:space="preserve"> </w:t>
      </w:r>
      <w:r w:rsidRPr="000B7216">
        <w:rPr>
          <w:rFonts w:asciiTheme="minorHAnsi" w:hAnsiTheme="minorHAnsi" w:cstheme="minorHAnsi"/>
        </w:rPr>
        <w:t xml:space="preserve">The heating/cooling sector is </w:t>
      </w:r>
      <w:proofErr w:type="spellStart"/>
      <w:r w:rsidR="00577969" w:rsidRPr="000B7216">
        <w:rPr>
          <w:rFonts w:asciiTheme="minorHAnsi" w:hAnsiTheme="minorHAnsi" w:cstheme="minorHAnsi"/>
        </w:rPr>
        <w:t>characteri</w:t>
      </w:r>
      <w:r w:rsidR="00577969">
        <w:rPr>
          <w:rFonts w:asciiTheme="minorHAnsi" w:hAnsiTheme="minorHAnsi" w:cstheme="minorHAnsi"/>
        </w:rPr>
        <w:t>s</w:t>
      </w:r>
      <w:r w:rsidR="00577969" w:rsidRPr="000B7216">
        <w:rPr>
          <w:rFonts w:asciiTheme="minorHAnsi" w:hAnsiTheme="minorHAnsi" w:cstheme="minorHAnsi"/>
        </w:rPr>
        <w:t>ed</w:t>
      </w:r>
      <w:proofErr w:type="spellEnd"/>
      <w:r w:rsidR="00577969" w:rsidRPr="000B7216">
        <w:rPr>
          <w:rFonts w:asciiTheme="minorHAnsi" w:hAnsiTheme="minorHAnsi" w:cstheme="minorHAnsi"/>
        </w:rPr>
        <w:t xml:space="preserve"> </w:t>
      </w:r>
      <w:r w:rsidRPr="000B7216">
        <w:rPr>
          <w:rFonts w:asciiTheme="minorHAnsi" w:hAnsiTheme="minorHAnsi" w:cstheme="minorHAnsi"/>
        </w:rPr>
        <w:t>by low price elasticity of demand, meaning that an increase in the price of heating fuel has a limited impact on demand. In addition to this, there are many</w:t>
      </w:r>
      <w:r w:rsidR="00CB4562">
        <w:rPr>
          <w:rFonts w:asciiTheme="minorHAnsi" w:hAnsiTheme="minorHAnsi" w:cstheme="minorHAnsi"/>
        </w:rPr>
        <w:t xml:space="preserve"> other</w:t>
      </w:r>
      <w:r w:rsidRPr="000B7216">
        <w:rPr>
          <w:rFonts w:asciiTheme="minorHAnsi" w:hAnsiTheme="minorHAnsi" w:cstheme="minorHAnsi"/>
        </w:rPr>
        <w:t xml:space="preserve"> barriers that hinder the adoption of emission reduction measures even if they would bring cost-savings in the long term.</w:t>
      </w:r>
      <w:r w:rsidRPr="00836428">
        <w:rPr>
          <w:rFonts w:asciiTheme="minorHAnsi" w:hAnsiTheme="minorHAnsi" w:cstheme="minorHAnsi"/>
          <w:color w:val="333333"/>
        </w:rPr>
        <w:t xml:space="preserve"> As an alternative solution</w:t>
      </w:r>
      <w:r>
        <w:rPr>
          <w:rFonts w:asciiTheme="minorHAnsi" w:hAnsiTheme="minorHAnsi" w:cstheme="minorHAnsi"/>
          <w:color w:val="333333"/>
        </w:rPr>
        <w:t>,</w:t>
      </w:r>
      <w:r w:rsidRPr="00836428">
        <w:rPr>
          <w:rFonts w:asciiTheme="minorHAnsi" w:hAnsiTheme="minorHAnsi" w:cstheme="minorHAnsi"/>
          <w:color w:val="333333"/>
        </w:rPr>
        <w:t xml:space="preserve"> the EFBWW proposes </w:t>
      </w:r>
      <w:r w:rsidRPr="00836428">
        <w:rPr>
          <w:rFonts w:asciiTheme="minorHAnsi" w:hAnsiTheme="minorHAnsi" w:cstheme="minorHAnsi"/>
          <w:color w:val="000000" w:themeColor="text1"/>
          <w:shd w:val="clear" w:color="auto" w:fill="FFFFFF"/>
        </w:rPr>
        <w:t xml:space="preserve">to include a </w:t>
      </w:r>
      <w:r w:rsidRPr="00CB4A6D">
        <w:rPr>
          <w:rFonts w:asciiTheme="minorHAnsi" w:hAnsiTheme="minorHAnsi" w:cstheme="minorHAnsi"/>
        </w:rPr>
        <w:t xml:space="preserve">binding target </w:t>
      </w:r>
      <w:r w:rsidR="007C0245" w:rsidRPr="00CB4A6D">
        <w:rPr>
          <w:rFonts w:asciiTheme="minorHAnsi" w:hAnsiTheme="minorHAnsi" w:cstheme="minorHAnsi"/>
        </w:rPr>
        <w:t xml:space="preserve">that stipulates that </w:t>
      </w:r>
      <w:r w:rsidR="0040415C" w:rsidRPr="00CB4A6D">
        <w:rPr>
          <w:rFonts w:asciiTheme="minorHAnsi" w:hAnsiTheme="minorHAnsi" w:cstheme="minorHAnsi"/>
        </w:rPr>
        <w:t xml:space="preserve">at least </w:t>
      </w:r>
      <w:r w:rsidRPr="00CB4A6D">
        <w:rPr>
          <w:rFonts w:asciiTheme="minorHAnsi" w:hAnsiTheme="minorHAnsi" w:cstheme="minorHAnsi"/>
        </w:rPr>
        <w:t>50% of public procurement procedures for building should be environmentally sustainable</w:t>
      </w:r>
      <w:r w:rsidRPr="00836428">
        <w:rPr>
          <w:rFonts w:asciiTheme="minorHAnsi" w:hAnsiTheme="minorHAnsi" w:cstheme="minorHAnsi"/>
          <w:color w:val="000000" w:themeColor="text1"/>
          <w:shd w:val="clear" w:color="auto" w:fill="FFFFFF"/>
        </w:rPr>
        <w:t>. In our view</w:t>
      </w:r>
      <w:r w:rsidR="00577969">
        <w:rPr>
          <w:rFonts w:asciiTheme="minorHAnsi" w:hAnsiTheme="minorHAnsi" w:cstheme="minorHAnsi"/>
          <w:color w:val="000000" w:themeColor="text1"/>
          <w:shd w:val="clear" w:color="auto" w:fill="FFFFFF"/>
        </w:rPr>
        <w:t>,</w:t>
      </w:r>
      <w:r w:rsidRPr="00836428">
        <w:rPr>
          <w:rFonts w:asciiTheme="minorHAnsi" w:hAnsiTheme="minorHAnsi" w:cstheme="minorHAnsi"/>
          <w:color w:val="000000" w:themeColor="text1"/>
          <w:shd w:val="clear" w:color="auto" w:fill="FFFFFF"/>
        </w:rPr>
        <w:t xml:space="preserve"> the Public Procurement Directives </w:t>
      </w:r>
      <w:r w:rsidRPr="00836428">
        <w:rPr>
          <w:rFonts w:asciiTheme="minorHAnsi" w:hAnsiTheme="minorHAnsi" w:cstheme="minorHAnsi"/>
        </w:rPr>
        <w:t xml:space="preserve">represent an opportunity to strengthen the alignment of public procurement with the EU’s social, environmental and economic objectives. The </w:t>
      </w:r>
      <w:r>
        <w:rPr>
          <w:rFonts w:asciiTheme="minorHAnsi" w:hAnsiTheme="minorHAnsi" w:cstheme="minorHAnsi"/>
        </w:rPr>
        <w:t xml:space="preserve">European </w:t>
      </w:r>
      <w:r w:rsidRPr="00836428">
        <w:rPr>
          <w:rFonts w:asciiTheme="minorHAnsi" w:hAnsiTheme="minorHAnsi" w:cstheme="minorHAnsi"/>
        </w:rPr>
        <w:t xml:space="preserve">Green Deal should therefore reinforce links between environmental and social objectives in procurement. The EFBWW proposes a </w:t>
      </w:r>
      <w:r w:rsidR="00C10C9B">
        <w:rPr>
          <w:rFonts w:asciiTheme="minorHAnsi" w:hAnsiTheme="minorHAnsi" w:cstheme="minorHAnsi"/>
        </w:rPr>
        <w:t xml:space="preserve">uniform </w:t>
      </w:r>
      <w:r w:rsidRPr="00836428">
        <w:rPr>
          <w:rFonts w:asciiTheme="minorHAnsi" w:hAnsiTheme="minorHAnsi" w:cstheme="minorHAnsi"/>
        </w:rPr>
        <w:t>European “green</w:t>
      </w:r>
      <w:r>
        <w:rPr>
          <w:rFonts w:asciiTheme="minorHAnsi" w:hAnsiTheme="minorHAnsi" w:cstheme="minorHAnsi"/>
        </w:rPr>
        <w:t xml:space="preserve"> product regulation</w:t>
      </w:r>
      <w:r w:rsidRPr="00836428">
        <w:rPr>
          <w:rFonts w:asciiTheme="minorHAnsi" w:hAnsiTheme="minorHAnsi" w:cstheme="minorHAnsi"/>
        </w:rPr>
        <w:t xml:space="preserve">” in </w:t>
      </w:r>
      <w:r>
        <w:rPr>
          <w:rFonts w:asciiTheme="minorHAnsi" w:hAnsiTheme="minorHAnsi" w:cstheme="minorHAnsi"/>
        </w:rPr>
        <w:t>p</w:t>
      </w:r>
      <w:r w:rsidRPr="00836428">
        <w:rPr>
          <w:rFonts w:asciiTheme="minorHAnsi" w:hAnsiTheme="minorHAnsi" w:cstheme="minorHAnsi"/>
        </w:rPr>
        <w:t>ublic procurement tenders.</w:t>
      </w:r>
    </w:p>
    <w:p w:rsidR="00C6387A" w:rsidRPr="00560A0D" w:rsidRDefault="00C6387A" w:rsidP="003E433F">
      <w:pPr>
        <w:pStyle w:val="bodytext1"/>
        <w:spacing w:before="0" w:beforeAutospacing="0" w:after="0" w:afterAutospacing="0" w:line="276" w:lineRule="auto"/>
        <w:rPr>
          <w:rFonts w:asciiTheme="minorHAnsi" w:hAnsiTheme="minorHAnsi" w:cstheme="minorHAnsi"/>
          <w:color w:val="000000" w:themeColor="text1"/>
          <w:shd w:val="clear" w:color="auto" w:fill="FFFFFF"/>
          <w:lang w:val="en-US"/>
        </w:rPr>
      </w:pPr>
    </w:p>
    <w:p w:rsidR="002401A2" w:rsidRPr="00836428" w:rsidRDefault="002401A2" w:rsidP="002434C7">
      <w:pPr>
        <w:spacing w:after="0" w:line="276" w:lineRule="auto"/>
        <w:jc w:val="both"/>
        <w:rPr>
          <w:rFonts w:cstheme="minorHAnsi"/>
          <w:sz w:val="24"/>
          <w:szCs w:val="24"/>
        </w:rPr>
      </w:pPr>
    </w:p>
    <w:p w:rsidR="002434C7" w:rsidRPr="00836428" w:rsidRDefault="002434C7" w:rsidP="002434C7">
      <w:pPr>
        <w:pStyle w:val="PargrafodaLista"/>
        <w:numPr>
          <w:ilvl w:val="0"/>
          <w:numId w:val="5"/>
        </w:numPr>
        <w:spacing w:after="0" w:line="276" w:lineRule="auto"/>
        <w:contextualSpacing w:val="0"/>
        <w:jc w:val="both"/>
        <w:rPr>
          <w:rFonts w:cstheme="minorHAnsi"/>
          <w:b/>
          <w:color w:val="538135" w:themeColor="accent6" w:themeShade="BF"/>
          <w:sz w:val="36"/>
          <w:szCs w:val="36"/>
        </w:rPr>
      </w:pPr>
      <w:r w:rsidRPr="00836428">
        <w:rPr>
          <w:rFonts w:cstheme="minorHAnsi"/>
          <w:b/>
          <w:color w:val="538135" w:themeColor="accent6" w:themeShade="BF"/>
          <w:sz w:val="36"/>
          <w:szCs w:val="36"/>
        </w:rPr>
        <w:t xml:space="preserve">Realistic and adequate funding </w:t>
      </w:r>
      <w:r w:rsidR="00577969">
        <w:rPr>
          <w:rFonts w:cstheme="minorHAnsi"/>
          <w:b/>
          <w:color w:val="538135" w:themeColor="accent6" w:themeShade="BF"/>
          <w:sz w:val="36"/>
          <w:szCs w:val="36"/>
        </w:rPr>
        <w:t>for</w:t>
      </w:r>
      <w:r w:rsidR="00E00FA5">
        <w:rPr>
          <w:rFonts w:cstheme="minorHAnsi"/>
          <w:b/>
          <w:color w:val="538135" w:themeColor="accent6" w:themeShade="BF"/>
          <w:sz w:val="36"/>
          <w:szCs w:val="36"/>
        </w:rPr>
        <w:t xml:space="preserve"> the EGD a</w:t>
      </w:r>
      <w:r w:rsidR="00E00FA5" w:rsidRPr="00465B3E">
        <w:rPr>
          <w:rFonts w:cstheme="minorHAnsi"/>
          <w:b/>
          <w:color w:val="538135" w:themeColor="accent6" w:themeShade="BF"/>
          <w:sz w:val="36"/>
          <w:szCs w:val="36"/>
        </w:rPr>
        <w:t>nd boost</w:t>
      </w:r>
      <w:r w:rsidR="00577969">
        <w:rPr>
          <w:rFonts w:cstheme="minorHAnsi"/>
          <w:b/>
          <w:color w:val="538135" w:themeColor="accent6" w:themeShade="BF"/>
          <w:sz w:val="36"/>
          <w:szCs w:val="36"/>
        </w:rPr>
        <w:t>ing</w:t>
      </w:r>
      <w:r w:rsidR="00E00FA5" w:rsidRPr="00465B3E">
        <w:rPr>
          <w:rFonts w:cstheme="minorHAnsi"/>
          <w:b/>
          <w:color w:val="538135" w:themeColor="accent6" w:themeShade="BF"/>
          <w:sz w:val="36"/>
          <w:szCs w:val="36"/>
        </w:rPr>
        <w:t xml:space="preserve"> investments in infrastructure and social and affordable housing</w:t>
      </w:r>
    </w:p>
    <w:p w:rsidR="002434C7" w:rsidRPr="00836428" w:rsidRDefault="002434C7" w:rsidP="002434C7">
      <w:pPr>
        <w:spacing w:after="0" w:line="276" w:lineRule="auto"/>
        <w:jc w:val="both"/>
        <w:rPr>
          <w:rFonts w:cstheme="minorHAnsi"/>
          <w:b/>
          <w:color w:val="0070C0"/>
          <w:sz w:val="32"/>
          <w:szCs w:val="32"/>
        </w:rPr>
      </w:pPr>
    </w:p>
    <w:p w:rsidR="002434C7" w:rsidRPr="00244C12" w:rsidRDefault="002434C7" w:rsidP="00244C12">
      <w:pPr>
        <w:pStyle w:val="Default"/>
        <w:spacing w:line="276" w:lineRule="auto"/>
        <w:jc w:val="both"/>
        <w:rPr>
          <w:rFonts w:cstheme="minorHAnsi"/>
        </w:rPr>
      </w:pPr>
      <w:r w:rsidRPr="00244C12">
        <w:rPr>
          <w:rFonts w:asciiTheme="minorHAnsi" w:hAnsiTheme="minorHAnsi" w:cstheme="minorHAnsi"/>
        </w:rPr>
        <w:t>Current EU budget rules hinder large public investment programs both</w:t>
      </w:r>
      <w:r w:rsidR="00C10C9B">
        <w:rPr>
          <w:rFonts w:asciiTheme="minorHAnsi" w:hAnsiTheme="minorHAnsi" w:cstheme="minorHAnsi"/>
        </w:rPr>
        <w:t xml:space="preserve"> at</w:t>
      </w:r>
      <w:r w:rsidRPr="00244C12">
        <w:rPr>
          <w:rFonts w:asciiTheme="minorHAnsi" w:hAnsiTheme="minorHAnsi" w:cstheme="minorHAnsi"/>
        </w:rPr>
        <w:t xml:space="preserve"> national and EU level. </w:t>
      </w:r>
    </w:p>
    <w:p w:rsidR="002434C7" w:rsidRPr="00244C12" w:rsidRDefault="0040415C" w:rsidP="00244C12">
      <w:pPr>
        <w:pStyle w:val="Default"/>
        <w:spacing w:line="276" w:lineRule="auto"/>
        <w:jc w:val="both"/>
        <w:rPr>
          <w:rFonts w:cstheme="minorHAnsi"/>
        </w:rPr>
      </w:pPr>
      <w:r w:rsidRPr="00244C12">
        <w:rPr>
          <w:rFonts w:asciiTheme="minorHAnsi" w:hAnsiTheme="minorHAnsi" w:cstheme="minorHAnsi"/>
        </w:rPr>
        <w:t>The EFBWW</w:t>
      </w:r>
      <w:r w:rsidR="008F3448" w:rsidRPr="00244C12">
        <w:rPr>
          <w:rFonts w:asciiTheme="minorHAnsi" w:hAnsiTheme="minorHAnsi" w:cstheme="minorHAnsi"/>
        </w:rPr>
        <w:t xml:space="preserve"> </w:t>
      </w:r>
      <w:r w:rsidRPr="00244C12">
        <w:rPr>
          <w:rFonts w:asciiTheme="minorHAnsi" w:hAnsiTheme="minorHAnsi" w:cstheme="minorHAnsi"/>
        </w:rPr>
        <w:t xml:space="preserve">welcomes the decision of the European Commission to adopt </w:t>
      </w:r>
      <w:r w:rsidR="00C10C9B">
        <w:rPr>
          <w:rFonts w:asciiTheme="minorHAnsi" w:hAnsiTheme="minorHAnsi" w:cstheme="minorHAnsi"/>
        </w:rPr>
        <w:t xml:space="preserve">a </w:t>
      </w:r>
      <w:r w:rsidRPr="00244C12">
        <w:rPr>
          <w:rFonts w:asciiTheme="minorHAnsi" w:hAnsiTheme="minorHAnsi" w:cstheme="minorHAnsi"/>
        </w:rPr>
        <w:t>more</w:t>
      </w:r>
      <w:r w:rsidR="005C75B4" w:rsidRPr="00244C12">
        <w:rPr>
          <w:rFonts w:asciiTheme="minorHAnsi" w:hAnsiTheme="minorHAnsi" w:cstheme="minorHAnsi"/>
        </w:rPr>
        <w:t xml:space="preserve"> </w:t>
      </w:r>
      <w:r w:rsidRPr="00244C12">
        <w:rPr>
          <w:rFonts w:asciiTheme="minorHAnsi" w:hAnsiTheme="minorHAnsi" w:cstheme="minorHAnsi"/>
        </w:rPr>
        <w:t xml:space="preserve">“relaxed” approach towards issues related to state aid and budgetary fiscal measures. For the recovery we </w:t>
      </w:r>
      <w:r w:rsidRPr="00244C12">
        <w:rPr>
          <w:rFonts w:asciiTheme="minorHAnsi" w:hAnsiTheme="minorHAnsi" w:cstheme="minorHAnsi"/>
        </w:rPr>
        <w:lastRenderedPageBreak/>
        <w:t xml:space="preserve">need a robust EU budget to </w:t>
      </w:r>
      <w:r w:rsidR="008F3448" w:rsidRPr="00244C12">
        <w:rPr>
          <w:rFonts w:asciiTheme="minorHAnsi" w:hAnsiTheme="minorHAnsi" w:cstheme="minorHAnsi"/>
        </w:rPr>
        <w:t xml:space="preserve">execute </w:t>
      </w:r>
      <w:r w:rsidRPr="00244C12">
        <w:rPr>
          <w:rFonts w:asciiTheme="minorHAnsi" w:hAnsiTheme="minorHAnsi" w:cstheme="minorHAnsi"/>
        </w:rPr>
        <w:t xml:space="preserve">the ambitious EGD actions. </w:t>
      </w:r>
      <w:r w:rsidR="002434C7" w:rsidRPr="00244C12">
        <w:rPr>
          <w:rFonts w:asciiTheme="minorHAnsi" w:hAnsiTheme="minorHAnsi" w:cstheme="minorHAnsi"/>
        </w:rPr>
        <w:t xml:space="preserve">The implementation of the European Green Deal will thus force a redefinition of </w:t>
      </w:r>
      <w:r w:rsidR="00C9777F">
        <w:rPr>
          <w:rFonts w:asciiTheme="minorHAnsi" w:hAnsiTheme="minorHAnsi" w:cstheme="minorHAnsi"/>
        </w:rPr>
        <w:t xml:space="preserve">the </w:t>
      </w:r>
      <w:r w:rsidR="002434C7" w:rsidRPr="00244C12">
        <w:rPr>
          <w:rFonts w:asciiTheme="minorHAnsi" w:hAnsiTheme="minorHAnsi" w:cstheme="minorHAnsi"/>
        </w:rPr>
        <w:t xml:space="preserve">budgetary and monetary policy at European, national, regional and local level. Adequate financial resources should be available. </w:t>
      </w:r>
    </w:p>
    <w:p w:rsidR="002434C7" w:rsidRPr="00244C12" w:rsidRDefault="002434C7" w:rsidP="00244C12">
      <w:pPr>
        <w:pStyle w:val="Default"/>
        <w:spacing w:line="276" w:lineRule="auto"/>
        <w:jc w:val="both"/>
        <w:rPr>
          <w:rFonts w:cstheme="minorHAnsi"/>
        </w:rPr>
      </w:pPr>
    </w:p>
    <w:p w:rsidR="002434C7" w:rsidRPr="00244C12" w:rsidRDefault="002434C7" w:rsidP="00244C12">
      <w:pPr>
        <w:pStyle w:val="Default"/>
        <w:spacing w:line="276" w:lineRule="auto"/>
        <w:jc w:val="both"/>
        <w:rPr>
          <w:rFonts w:cstheme="minorHAnsi"/>
        </w:rPr>
      </w:pPr>
      <w:r w:rsidRPr="00244C12">
        <w:rPr>
          <w:rFonts w:asciiTheme="minorHAnsi" w:hAnsiTheme="minorHAnsi" w:cstheme="minorHAnsi"/>
        </w:rPr>
        <w:t xml:space="preserve">The Just Transition Mechanism of 100m </w:t>
      </w:r>
      <w:proofErr w:type="spellStart"/>
      <w:r w:rsidRPr="00244C12">
        <w:rPr>
          <w:rFonts w:asciiTheme="minorHAnsi" w:hAnsiTheme="minorHAnsi" w:cstheme="minorHAnsi"/>
        </w:rPr>
        <w:t>euros</w:t>
      </w:r>
      <w:proofErr w:type="spellEnd"/>
      <w:r w:rsidRPr="00244C12">
        <w:rPr>
          <w:rFonts w:asciiTheme="minorHAnsi" w:hAnsiTheme="minorHAnsi" w:cstheme="minorHAnsi"/>
        </w:rPr>
        <w:t xml:space="preserve"> is primarily dedicated to focus on sectors and regions most affected by transition. </w:t>
      </w:r>
      <w:proofErr w:type="gramStart"/>
      <w:r w:rsidRPr="00244C12">
        <w:rPr>
          <w:rFonts w:asciiTheme="minorHAnsi" w:hAnsiTheme="minorHAnsi" w:cstheme="minorHAnsi"/>
        </w:rPr>
        <w:t>Further specifications on how money will be distributed among different sectors is</w:t>
      </w:r>
      <w:proofErr w:type="gramEnd"/>
      <w:r w:rsidRPr="00244C12">
        <w:rPr>
          <w:rFonts w:asciiTheme="minorHAnsi" w:hAnsiTheme="minorHAnsi" w:cstheme="minorHAnsi"/>
        </w:rPr>
        <w:t xml:space="preserve"> needed. A crucial factor for the EFBWW is that the workers do not bear the burden of financing the transition towards </w:t>
      </w:r>
      <w:r w:rsidR="008242D5" w:rsidRPr="00244C12">
        <w:rPr>
          <w:rFonts w:asciiTheme="minorHAnsi" w:hAnsiTheme="minorHAnsi" w:cstheme="minorHAnsi"/>
        </w:rPr>
        <w:t>green and circular industries.</w:t>
      </w:r>
      <w:r w:rsidRPr="00244C12">
        <w:rPr>
          <w:rFonts w:asciiTheme="minorHAnsi" w:hAnsiTheme="minorHAnsi" w:cstheme="minorHAnsi"/>
        </w:rPr>
        <w:t xml:space="preserve"> </w:t>
      </w:r>
    </w:p>
    <w:p w:rsidR="002434C7" w:rsidRPr="00244C12" w:rsidRDefault="002434C7" w:rsidP="00244C12">
      <w:pPr>
        <w:pStyle w:val="Default"/>
        <w:spacing w:line="276" w:lineRule="auto"/>
        <w:jc w:val="both"/>
        <w:rPr>
          <w:rFonts w:cstheme="minorHAnsi"/>
        </w:rPr>
      </w:pPr>
    </w:p>
    <w:p w:rsidR="00560A0D" w:rsidRPr="00244C12" w:rsidRDefault="002434C7" w:rsidP="00244C12">
      <w:pPr>
        <w:pStyle w:val="Default"/>
        <w:spacing w:line="276" w:lineRule="auto"/>
        <w:jc w:val="both"/>
        <w:rPr>
          <w:rFonts w:cstheme="minorHAnsi"/>
        </w:rPr>
      </w:pPr>
      <w:r w:rsidRPr="00244C12">
        <w:rPr>
          <w:rFonts w:asciiTheme="minorHAnsi" w:hAnsiTheme="minorHAnsi" w:cstheme="minorHAnsi"/>
        </w:rPr>
        <w:t>The EFBWW demands that an extensive</w:t>
      </w:r>
      <w:r w:rsidR="00577969" w:rsidRPr="00244C12">
        <w:rPr>
          <w:rFonts w:asciiTheme="minorHAnsi" w:hAnsiTheme="minorHAnsi" w:cstheme="minorHAnsi"/>
        </w:rPr>
        <w:t xml:space="preserve"> </w:t>
      </w:r>
      <w:r w:rsidRPr="00244C12">
        <w:rPr>
          <w:rFonts w:asciiTheme="minorHAnsi" w:hAnsiTheme="minorHAnsi" w:cstheme="minorHAnsi"/>
        </w:rPr>
        <w:t xml:space="preserve">investment plan be agreed upon. Public authorities should have an important role in developing those investment plans, not only in financing but also in coordinating and executing policies. Public investments will also help </w:t>
      </w:r>
      <w:proofErr w:type="spellStart"/>
      <w:r w:rsidR="00577969" w:rsidRPr="00244C12">
        <w:rPr>
          <w:rFonts w:asciiTheme="minorHAnsi" w:hAnsiTheme="minorHAnsi" w:cstheme="minorHAnsi"/>
        </w:rPr>
        <w:t>mobilis</w:t>
      </w:r>
      <w:r w:rsidR="00C9777F">
        <w:rPr>
          <w:rFonts w:asciiTheme="minorHAnsi" w:hAnsiTheme="minorHAnsi" w:cstheme="minorHAnsi"/>
        </w:rPr>
        <w:t>e</w:t>
      </w:r>
      <w:proofErr w:type="spellEnd"/>
      <w:r w:rsidR="00577969" w:rsidRPr="00244C12">
        <w:rPr>
          <w:rFonts w:asciiTheme="minorHAnsi" w:hAnsiTheme="minorHAnsi" w:cstheme="minorHAnsi"/>
        </w:rPr>
        <w:t xml:space="preserve"> </w:t>
      </w:r>
      <w:r w:rsidRPr="00244C12">
        <w:rPr>
          <w:rFonts w:asciiTheme="minorHAnsi" w:hAnsiTheme="minorHAnsi" w:cstheme="minorHAnsi"/>
        </w:rPr>
        <w:t xml:space="preserve">private funding. </w:t>
      </w:r>
    </w:p>
    <w:p w:rsidR="00560A0D" w:rsidRPr="00244C12" w:rsidRDefault="00560A0D" w:rsidP="00244C12">
      <w:pPr>
        <w:pStyle w:val="Default"/>
        <w:spacing w:line="276" w:lineRule="auto"/>
        <w:jc w:val="both"/>
        <w:rPr>
          <w:rFonts w:cstheme="minorHAnsi"/>
        </w:rPr>
      </w:pPr>
    </w:p>
    <w:p w:rsidR="002434C7" w:rsidRPr="00244C12" w:rsidRDefault="002434C7" w:rsidP="00244C12">
      <w:pPr>
        <w:pStyle w:val="Default"/>
        <w:spacing w:line="276" w:lineRule="auto"/>
        <w:jc w:val="both"/>
        <w:rPr>
          <w:rFonts w:cstheme="minorHAnsi"/>
        </w:rPr>
      </w:pPr>
      <w:r w:rsidRPr="00244C12">
        <w:rPr>
          <w:rFonts w:asciiTheme="minorHAnsi" w:hAnsiTheme="minorHAnsi" w:cstheme="minorHAnsi"/>
        </w:rPr>
        <w:t>The Multiannual EU budget will play a key role in achieving these ambitions. The EFBWW welcomes the Commission proposal to allocate a 25% target</w:t>
      </w:r>
      <w:r w:rsidR="00244C12">
        <w:rPr>
          <w:rStyle w:val="Refdenotaderodap"/>
          <w:rFonts w:asciiTheme="minorHAnsi" w:hAnsiTheme="minorHAnsi" w:cstheme="minorHAnsi"/>
        </w:rPr>
        <w:footnoteReference w:id="5"/>
      </w:r>
      <w:r w:rsidR="005C75B4" w:rsidRPr="00244C12">
        <w:rPr>
          <w:rFonts w:asciiTheme="minorHAnsi" w:hAnsiTheme="minorHAnsi" w:cstheme="minorHAnsi"/>
        </w:rPr>
        <w:t xml:space="preserve"> </w:t>
      </w:r>
      <w:r w:rsidRPr="00244C12">
        <w:rPr>
          <w:rFonts w:asciiTheme="minorHAnsi" w:hAnsiTheme="minorHAnsi" w:cstheme="minorHAnsi"/>
        </w:rPr>
        <w:t xml:space="preserve">for climate actions into all EU programs. </w:t>
      </w:r>
    </w:p>
    <w:p w:rsidR="002434C7" w:rsidRPr="00244C12" w:rsidRDefault="002434C7" w:rsidP="00244C12">
      <w:pPr>
        <w:pStyle w:val="Default"/>
        <w:spacing w:line="276" w:lineRule="auto"/>
        <w:jc w:val="both"/>
        <w:rPr>
          <w:rFonts w:cstheme="minorHAnsi"/>
        </w:rPr>
      </w:pPr>
    </w:p>
    <w:p w:rsidR="002434C7" w:rsidRPr="00426FDC" w:rsidRDefault="002434C7" w:rsidP="00244C12">
      <w:pPr>
        <w:pStyle w:val="Default"/>
        <w:spacing w:line="276" w:lineRule="auto"/>
        <w:jc w:val="both"/>
        <w:rPr>
          <w:rFonts w:cstheme="minorHAnsi"/>
        </w:rPr>
      </w:pPr>
      <w:r w:rsidRPr="00244C12">
        <w:rPr>
          <w:rFonts w:asciiTheme="minorHAnsi" w:hAnsiTheme="minorHAnsi" w:cstheme="minorHAnsi"/>
        </w:rPr>
        <w:t xml:space="preserve">As EFBWW, we think </w:t>
      </w:r>
      <w:r w:rsidR="00DE795D" w:rsidRPr="00244C12">
        <w:rPr>
          <w:rFonts w:asciiTheme="minorHAnsi" w:hAnsiTheme="minorHAnsi" w:cstheme="minorHAnsi"/>
        </w:rPr>
        <w:t>g</w:t>
      </w:r>
      <w:r w:rsidRPr="00244C12">
        <w:rPr>
          <w:rFonts w:asciiTheme="minorHAnsi" w:hAnsiTheme="minorHAnsi" w:cstheme="minorHAnsi"/>
        </w:rPr>
        <w:t xml:space="preserve">reen bonds and special credit ratings for </w:t>
      </w:r>
      <w:r w:rsidR="00DE795D" w:rsidRPr="00244C12">
        <w:rPr>
          <w:rFonts w:asciiTheme="minorHAnsi" w:hAnsiTheme="minorHAnsi" w:cstheme="minorHAnsi"/>
        </w:rPr>
        <w:t>g</w:t>
      </w:r>
      <w:r w:rsidRPr="00244C12">
        <w:rPr>
          <w:rFonts w:asciiTheme="minorHAnsi" w:hAnsiTheme="minorHAnsi" w:cstheme="minorHAnsi"/>
        </w:rPr>
        <w:t xml:space="preserve">reen projects can help boost investments in infrastructure and buildings. According to estimates by the Climate Bond Initiative, there is still significant growth potential. The EFBWW strongly </w:t>
      </w:r>
      <w:r w:rsidR="00C9777F">
        <w:rPr>
          <w:rFonts w:asciiTheme="minorHAnsi" w:hAnsiTheme="minorHAnsi" w:cstheme="minorHAnsi"/>
        </w:rPr>
        <w:t>supports</w:t>
      </w:r>
      <w:r w:rsidRPr="00244C12">
        <w:rPr>
          <w:rFonts w:asciiTheme="minorHAnsi" w:hAnsiTheme="minorHAnsi" w:cstheme="minorHAnsi"/>
        </w:rPr>
        <w:t xml:space="preserve"> fiscal and financial incentives to increase the number of </w:t>
      </w:r>
      <w:r w:rsidR="00DE795D" w:rsidRPr="00244C12">
        <w:rPr>
          <w:rFonts w:asciiTheme="minorHAnsi" w:hAnsiTheme="minorHAnsi" w:cstheme="minorHAnsi"/>
        </w:rPr>
        <w:t>g</w:t>
      </w:r>
      <w:r w:rsidRPr="00244C12">
        <w:rPr>
          <w:rFonts w:asciiTheme="minorHAnsi" w:hAnsiTheme="minorHAnsi" w:cstheme="minorHAnsi"/>
        </w:rPr>
        <w:t xml:space="preserve">reen </w:t>
      </w:r>
      <w:r w:rsidR="00DE795D" w:rsidRPr="00244C12">
        <w:rPr>
          <w:rFonts w:asciiTheme="minorHAnsi" w:hAnsiTheme="minorHAnsi" w:cstheme="minorHAnsi"/>
        </w:rPr>
        <w:t>b</w:t>
      </w:r>
      <w:r w:rsidRPr="00244C12">
        <w:rPr>
          <w:rFonts w:asciiTheme="minorHAnsi" w:hAnsiTheme="minorHAnsi" w:cstheme="minorHAnsi"/>
        </w:rPr>
        <w:t>onds on the condition that these are issued and function in a transparent way</w:t>
      </w:r>
      <w:r w:rsidR="000B7216" w:rsidRPr="00244C12">
        <w:rPr>
          <w:rFonts w:asciiTheme="minorHAnsi" w:hAnsiTheme="minorHAnsi" w:cstheme="minorHAnsi"/>
        </w:rPr>
        <w:t xml:space="preserve">. </w:t>
      </w:r>
      <w:r w:rsidRPr="00244C12">
        <w:rPr>
          <w:rFonts w:asciiTheme="minorHAnsi" w:hAnsiTheme="minorHAnsi" w:cstheme="minorHAnsi"/>
        </w:rPr>
        <w:t xml:space="preserve">To further regulate the market of </w:t>
      </w:r>
      <w:r w:rsidR="00DE795D" w:rsidRPr="00244C12">
        <w:rPr>
          <w:rFonts w:asciiTheme="minorHAnsi" w:hAnsiTheme="minorHAnsi" w:cstheme="minorHAnsi"/>
        </w:rPr>
        <w:t>g</w:t>
      </w:r>
      <w:r w:rsidRPr="00244C12">
        <w:rPr>
          <w:rFonts w:asciiTheme="minorHAnsi" w:hAnsiTheme="minorHAnsi" w:cstheme="minorHAnsi"/>
        </w:rPr>
        <w:t xml:space="preserve">reen </w:t>
      </w:r>
      <w:r w:rsidR="00DE795D" w:rsidRPr="00244C12">
        <w:rPr>
          <w:rFonts w:asciiTheme="minorHAnsi" w:hAnsiTheme="minorHAnsi" w:cstheme="minorHAnsi"/>
        </w:rPr>
        <w:t>b</w:t>
      </w:r>
      <w:r w:rsidRPr="00244C12">
        <w:rPr>
          <w:rFonts w:asciiTheme="minorHAnsi" w:hAnsiTheme="minorHAnsi" w:cstheme="minorHAnsi"/>
        </w:rPr>
        <w:t>onds the EFBWW proposes mandatory standards and clear criteria for investment themes. Also</w:t>
      </w:r>
      <w:r w:rsidR="00DE795D" w:rsidRPr="00244C12">
        <w:rPr>
          <w:rFonts w:asciiTheme="minorHAnsi" w:hAnsiTheme="minorHAnsi" w:cstheme="minorHAnsi"/>
        </w:rPr>
        <w:t>,</w:t>
      </w:r>
      <w:r w:rsidRPr="00244C12">
        <w:rPr>
          <w:rFonts w:asciiTheme="minorHAnsi" w:hAnsiTheme="minorHAnsi" w:cstheme="minorHAnsi"/>
        </w:rPr>
        <w:t xml:space="preserve"> a cost</w:t>
      </w:r>
      <w:r w:rsidR="00DE795D" w:rsidRPr="00244C12">
        <w:rPr>
          <w:rFonts w:asciiTheme="minorHAnsi" w:hAnsiTheme="minorHAnsi" w:cstheme="minorHAnsi"/>
        </w:rPr>
        <w:t>-</w:t>
      </w:r>
      <w:r w:rsidRPr="00244C12">
        <w:rPr>
          <w:rFonts w:asciiTheme="minorHAnsi" w:hAnsiTheme="minorHAnsi" w:cstheme="minorHAnsi"/>
        </w:rPr>
        <w:t xml:space="preserve">effective monitoring mechanism is needed to assure that issuers of </w:t>
      </w:r>
      <w:r w:rsidR="00DE795D" w:rsidRPr="00244C12">
        <w:rPr>
          <w:rFonts w:asciiTheme="minorHAnsi" w:hAnsiTheme="minorHAnsi" w:cstheme="minorHAnsi"/>
        </w:rPr>
        <w:t>g</w:t>
      </w:r>
      <w:r w:rsidRPr="00244C12">
        <w:rPr>
          <w:rFonts w:asciiTheme="minorHAnsi" w:hAnsiTheme="minorHAnsi" w:cstheme="minorHAnsi"/>
        </w:rPr>
        <w:t xml:space="preserve">reen </w:t>
      </w:r>
      <w:r w:rsidR="00DE795D" w:rsidRPr="00244C12">
        <w:rPr>
          <w:rFonts w:asciiTheme="minorHAnsi" w:hAnsiTheme="minorHAnsi" w:cstheme="minorHAnsi"/>
        </w:rPr>
        <w:t>b</w:t>
      </w:r>
      <w:r w:rsidRPr="00244C12">
        <w:rPr>
          <w:rFonts w:asciiTheme="minorHAnsi" w:hAnsiTheme="minorHAnsi" w:cstheme="minorHAnsi"/>
        </w:rPr>
        <w:t>onds comply with the criteria and the standards.</w:t>
      </w:r>
    </w:p>
    <w:p w:rsidR="002B3A82" w:rsidRDefault="002B3A82" w:rsidP="002434C7">
      <w:pPr>
        <w:spacing w:after="0" w:line="276" w:lineRule="auto"/>
        <w:jc w:val="both"/>
        <w:rPr>
          <w:sz w:val="24"/>
          <w:szCs w:val="24"/>
        </w:rPr>
      </w:pPr>
    </w:p>
    <w:p w:rsidR="002B3A82" w:rsidRPr="00926676" w:rsidRDefault="002B3A82" w:rsidP="002434C7">
      <w:pPr>
        <w:spacing w:after="0" w:line="276" w:lineRule="auto"/>
        <w:jc w:val="both"/>
        <w:rPr>
          <w:rFonts w:cstheme="minorHAnsi"/>
          <w:color w:val="000000" w:themeColor="text1"/>
          <w:sz w:val="24"/>
          <w:szCs w:val="24"/>
          <w:shd w:val="clear" w:color="auto" w:fill="FFFFFF"/>
        </w:rPr>
      </w:pPr>
      <w:r w:rsidRPr="002B3A82">
        <w:rPr>
          <w:rFonts w:cstheme="minorHAnsi"/>
          <w:color w:val="000000" w:themeColor="text1"/>
          <w:sz w:val="24"/>
          <w:szCs w:val="24"/>
          <w:shd w:val="clear" w:color="auto" w:fill="FFFFFF"/>
        </w:rPr>
        <w:t>For the EFBWW, it is crucial that investments become available to tackle the green digital transition needs for workers</w:t>
      </w:r>
      <w:r w:rsidR="00711149">
        <w:rPr>
          <w:rFonts w:cstheme="minorHAnsi"/>
          <w:color w:val="000000" w:themeColor="text1"/>
          <w:sz w:val="24"/>
          <w:szCs w:val="24"/>
          <w:shd w:val="clear" w:color="auto" w:fill="FFFFFF"/>
        </w:rPr>
        <w:t xml:space="preserve"> as w</w:t>
      </w:r>
      <w:r w:rsidRPr="002B3A82">
        <w:rPr>
          <w:rFonts w:cstheme="minorHAnsi"/>
          <w:color w:val="000000" w:themeColor="text1"/>
          <w:sz w:val="24"/>
          <w:szCs w:val="24"/>
          <w:shd w:val="clear" w:color="auto" w:fill="FFFFFF"/>
        </w:rPr>
        <w:t>ithin our industries many workers still lack digital skills</w:t>
      </w:r>
      <w:r w:rsidR="00711149">
        <w:rPr>
          <w:rFonts w:cstheme="minorHAnsi"/>
          <w:color w:val="000000" w:themeColor="text1"/>
          <w:sz w:val="24"/>
          <w:szCs w:val="24"/>
          <w:shd w:val="clear" w:color="auto" w:fill="FFFFFF"/>
        </w:rPr>
        <w:t>.</w:t>
      </w:r>
      <w:r>
        <w:rPr>
          <w:rFonts w:cstheme="minorHAnsi"/>
          <w:color w:val="000000" w:themeColor="text1"/>
          <w:sz w:val="24"/>
          <w:szCs w:val="24"/>
          <w:shd w:val="clear" w:color="auto" w:fill="FFFFFF"/>
        </w:rPr>
        <w:t xml:space="preserve"> </w:t>
      </w:r>
      <w:r w:rsidRPr="002B3A82">
        <w:rPr>
          <w:rFonts w:cstheme="minorHAnsi"/>
          <w:color w:val="000000" w:themeColor="text1"/>
          <w:sz w:val="24"/>
          <w:szCs w:val="24"/>
          <w:shd w:val="clear" w:color="auto" w:fill="FFFFFF"/>
        </w:rPr>
        <w:t>Th</w:t>
      </w:r>
      <w:r w:rsidR="00711149">
        <w:rPr>
          <w:rFonts w:cstheme="minorHAnsi"/>
          <w:color w:val="000000" w:themeColor="text1"/>
          <w:sz w:val="24"/>
          <w:szCs w:val="24"/>
          <w:shd w:val="clear" w:color="auto" w:fill="FFFFFF"/>
        </w:rPr>
        <w:t>is could lead to</w:t>
      </w:r>
      <w:r w:rsidRPr="002B3A82">
        <w:rPr>
          <w:rFonts w:cstheme="minorHAnsi"/>
          <w:color w:val="000000" w:themeColor="text1"/>
          <w:sz w:val="24"/>
          <w:szCs w:val="24"/>
          <w:shd w:val="clear" w:color="auto" w:fill="FFFFFF"/>
        </w:rPr>
        <w:t xml:space="preserve"> losing jobs, occupational health and safety hazards and other transition risks. The EFBWW urges that a financial safety net should be available to support vulnerable workers, wh</w:t>
      </w:r>
      <w:r w:rsidR="00711149">
        <w:rPr>
          <w:rFonts w:cstheme="minorHAnsi"/>
          <w:color w:val="000000" w:themeColor="text1"/>
          <w:sz w:val="24"/>
          <w:szCs w:val="24"/>
          <w:shd w:val="clear" w:color="auto" w:fill="FFFFFF"/>
        </w:rPr>
        <w:t>o risk</w:t>
      </w:r>
      <w:r w:rsidRPr="002B3A82">
        <w:rPr>
          <w:rFonts w:cstheme="minorHAnsi"/>
          <w:color w:val="000000" w:themeColor="text1"/>
          <w:sz w:val="24"/>
          <w:szCs w:val="24"/>
          <w:shd w:val="clear" w:color="auto" w:fill="FFFFFF"/>
        </w:rPr>
        <w:t xml:space="preserve"> be</w:t>
      </w:r>
      <w:r w:rsidR="00711149">
        <w:rPr>
          <w:rFonts w:cstheme="minorHAnsi"/>
          <w:color w:val="000000" w:themeColor="text1"/>
          <w:sz w:val="24"/>
          <w:szCs w:val="24"/>
          <w:shd w:val="clear" w:color="auto" w:fill="FFFFFF"/>
        </w:rPr>
        <w:t>ing</w:t>
      </w:r>
      <w:r w:rsidRPr="002B3A82">
        <w:rPr>
          <w:rFonts w:cstheme="minorHAnsi"/>
          <w:color w:val="000000" w:themeColor="text1"/>
          <w:sz w:val="24"/>
          <w:szCs w:val="24"/>
          <w:shd w:val="clear" w:color="auto" w:fill="FFFFFF"/>
        </w:rPr>
        <w:t xml:space="preserve"> pushed out of the labour market.</w:t>
      </w:r>
    </w:p>
    <w:p w:rsidR="002434C7" w:rsidRDefault="002434C7" w:rsidP="002434C7">
      <w:pPr>
        <w:spacing w:after="0" w:line="276" w:lineRule="auto"/>
        <w:jc w:val="both"/>
        <w:rPr>
          <w:rFonts w:cstheme="minorHAnsi"/>
          <w:color w:val="000000" w:themeColor="text1"/>
          <w:sz w:val="24"/>
          <w:szCs w:val="24"/>
          <w:shd w:val="clear" w:color="auto" w:fill="FFFFFF"/>
        </w:rPr>
      </w:pPr>
    </w:p>
    <w:p w:rsidR="002434C7" w:rsidRPr="00AB6B8E" w:rsidRDefault="002434C7" w:rsidP="002434C7">
      <w:pPr>
        <w:spacing w:after="0" w:line="276" w:lineRule="auto"/>
        <w:jc w:val="both"/>
        <w:rPr>
          <w:rFonts w:cstheme="minorHAnsi"/>
          <w:color w:val="000000" w:themeColor="text1"/>
          <w:sz w:val="24"/>
          <w:szCs w:val="24"/>
          <w:shd w:val="clear" w:color="auto" w:fill="FFFFFF"/>
        </w:rPr>
      </w:pPr>
      <w:r w:rsidRPr="00AB6B8E">
        <w:rPr>
          <w:rFonts w:cstheme="minorHAnsi"/>
          <w:color w:val="000000" w:themeColor="text1"/>
          <w:sz w:val="24"/>
          <w:szCs w:val="24"/>
          <w:shd w:val="clear" w:color="auto" w:fill="FFFFFF"/>
        </w:rPr>
        <w:t xml:space="preserve">The EFBWW also welcomes the allocation of 20% ​​of the revenues from auctioning allowances under the EU Emissions Trading Scheme to the EU budget. </w:t>
      </w:r>
      <w:r w:rsidR="000B7216" w:rsidRPr="00AB6B8E">
        <w:rPr>
          <w:rFonts w:cstheme="minorHAnsi"/>
          <w:color w:val="000000" w:themeColor="text1"/>
          <w:sz w:val="24"/>
          <w:szCs w:val="24"/>
          <w:shd w:val="clear" w:color="auto" w:fill="FFFFFF"/>
        </w:rPr>
        <w:t xml:space="preserve"> The review of the EU Emissions Trading Scheme should also consider allocating additional allowance revenues to the EU budget in order to strengthen the financing of the fair transition. </w:t>
      </w:r>
      <w:r w:rsidRPr="00AB6B8E">
        <w:rPr>
          <w:rFonts w:cstheme="minorHAnsi"/>
          <w:color w:val="000000" w:themeColor="text1"/>
          <w:sz w:val="24"/>
          <w:szCs w:val="24"/>
          <w:shd w:val="clear" w:color="auto" w:fill="FFFFFF"/>
        </w:rPr>
        <w:t xml:space="preserve">In addition to this, the EFBWW also </w:t>
      </w:r>
      <w:r w:rsidRPr="00AB6B8E">
        <w:rPr>
          <w:rFonts w:cstheme="minorHAnsi"/>
          <w:color w:val="000000" w:themeColor="text1"/>
          <w:sz w:val="24"/>
          <w:szCs w:val="24"/>
          <w:shd w:val="clear" w:color="auto" w:fill="FFFFFF"/>
        </w:rPr>
        <w:lastRenderedPageBreak/>
        <w:t>welcomes the ambition to double the climate targets of the European Investment Bank from 25% to 50% by 2025.</w:t>
      </w:r>
    </w:p>
    <w:p w:rsidR="002434C7" w:rsidRPr="00080EBF" w:rsidRDefault="002434C7" w:rsidP="002434C7">
      <w:pPr>
        <w:spacing w:after="0" w:line="276" w:lineRule="auto"/>
        <w:jc w:val="both"/>
        <w:rPr>
          <w:rFonts w:cstheme="minorHAnsi"/>
          <w:color w:val="000000" w:themeColor="text1"/>
          <w:sz w:val="24"/>
          <w:szCs w:val="24"/>
        </w:rPr>
      </w:pPr>
    </w:p>
    <w:p w:rsidR="002434C7" w:rsidRPr="00AB6B8E" w:rsidRDefault="002434C7" w:rsidP="002434C7">
      <w:pPr>
        <w:spacing w:after="0" w:line="276" w:lineRule="auto"/>
        <w:jc w:val="both"/>
        <w:rPr>
          <w:rFonts w:cstheme="minorHAnsi"/>
          <w:color w:val="000000" w:themeColor="text1"/>
          <w:sz w:val="24"/>
          <w:szCs w:val="24"/>
          <w:shd w:val="clear" w:color="auto" w:fill="FFFFFF"/>
        </w:rPr>
      </w:pPr>
      <w:r w:rsidRPr="00AB6B8E">
        <w:rPr>
          <w:rFonts w:cstheme="minorHAnsi"/>
          <w:color w:val="000000" w:themeColor="text1"/>
          <w:sz w:val="24"/>
          <w:szCs w:val="24"/>
          <w:shd w:val="clear" w:color="auto" w:fill="FFFFFF"/>
        </w:rPr>
        <w:t xml:space="preserve">Implementing a strategic investment plan for </w:t>
      </w:r>
      <w:r w:rsidR="00DE795D" w:rsidRPr="00AB6B8E">
        <w:rPr>
          <w:rFonts w:cstheme="minorHAnsi"/>
          <w:color w:val="000000" w:themeColor="text1"/>
          <w:sz w:val="24"/>
          <w:szCs w:val="24"/>
          <w:shd w:val="clear" w:color="auto" w:fill="FFFFFF"/>
        </w:rPr>
        <w:t xml:space="preserve">our </w:t>
      </w:r>
      <w:r w:rsidRPr="00AB6B8E">
        <w:rPr>
          <w:rFonts w:cstheme="minorHAnsi"/>
          <w:color w:val="000000" w:themeColor="text1"/>
          <w:sz w:val="24"/>
          <w:szCs w:val="24"/>
          <w:shd w:val="clear" w:color="auto" w:fill="FFFFFF"/>
        </w:rPr>
        <w:t>industr</w:t>
      </w:r>
      <w:r w:rsidR="00DE795D" w:rsidRPr="00AB6B8E">
        <w:rPr>
          <w:rFonts w:cstheme="minorHAnsi"/>
          <w:color w:val="000000" w:themeColor="text1"/>
          <w:sz w:val="24"/>
          <w:szCs w:val="24"/>
          <w:shd w:val="clear" w:color="auto" w:fill="FFFFFF"/>
        </w:rPr>
        <w:t>ies</w:t>
      </w:r>
      <w:r w:rsidRPr="00AB6B8E">
        <w:rPr>
          <w:rFonts w:cstheme="minorHAnsi"/>
          <w:color w:val="000000" w:themeColor="text1"/>
          <w:sz w:val="24"/>
          <w:szCs w:val="24"/>
          <w:shd w:val="clear" w:color="auto" w:fill="FFFFFF"/>
        </w:rPr>
        <w:t xml:space="preserve"> and seizing new opportunities requires a clear and predictable long-term investment strategy and plan. The EFBWW underlines that only realistic investment strategies lead to positive results. </w:t>
      </w:r>
      <w:r w:rsidR="00DE795D" w:rsidRPr="00AB6B8E">
        <w:rPr>
          <w:rFonts w:cstheme="minorHAnsi"/>
          <w:color w:val="000000" w:themeColor="text1"/>
          <w:sz w:val="24"/>
          <w:szCs w:val="24"/>
          <w:shd w:val="clear" w:color="auto" w:fill="FFFFFF"/>
        </w:rPr>
        <w:t>Our</w:t>
      </w:r>
      <w:r w:rsidRPr="00AB6B8E">
        <w:rPr>
          <w:rFonts w:cstheme="minorHAnsi"/>
          <w:color w:val="000000" w:themeColor="text1"/>
          <w:sz w:val="24"/>
          <w:szCs w:val="24"/>
          <w:shd w:val="clear" w:color="auto" w:fill="FFFFFF"/>
        </w:rPr>
        <w:t xml:space="preserve"> industries have specific needs, the EFBWW calls </w:t>
      </w:r>
      <w:r w:rsidR="00711149">
        <w:rPr>
          <w:rFonts w:cstheme="minorHAnsi"/>
          <w:color w:val="000000" w:themeColor="text1"/>
          <w:sz w:val="24"/>
          <w:szCs w:val="24"/>
          <w:shd w:val="clear" w:color="auto" w:fill="FFFFFF"/>
        </w:rPr>
        <w:t xml:space="preserve">upon </w:t>
      </w:r>
      <w:r w:rsidRPr="00AB6B8E">
        <w:rPr>
          <w:rFonts w:cstheme="minorHAnsi"/>
          <w:color w:val="000000" w:themeColor="text1"/>
          <w:sz w:val="24"/>
          <w:szCs w:val="24"/>
          <w:shd w:val="clear" w:color="auto" w:fill="FFFFFF"/>
        </w:rPr>
        <w:t xml:space="preserve">the EU to develop a </w:t>
      </w:r>
      <w:r w:rsidR="00711149" w:rsidRPr="00AB6B8E">
        <w:rPr>
          <w:rFonts w:cstheme="minorHAnsi"/>
          <w:color w:val="000000" w:themeColor="text1"/>
          <w:sz w:val="24"/>
          <w:szCs w:val="24"/>
          <w:shd w:val="clear" w:color="auto" w:fill="FFFFFF"/>
        </w:rPr>
        <w:t>tailor</w:t>
      </w:r>
      <w:r w:rsidR="00711149">
        <w:rPr>
          <w:rFonts w:cstheme="minorHAnsi"/>
          <w:color w:val="000000" w:themeColor="text1"/>
          <w:sz w:val="24"/>
          <w:szCs w:val="24"/>
          <w:shd w:val="clear" w:color="auto" w:fill="FFFFFF"/>
        </w:rPr>
        <w:t>-made</w:t>
      </w:r>
      <w:r w:rsidRPr="00AB6B8E">
        <w:rPr>
          <w:rFonts w:cstheme="minorHAnsi"/>
          <w:color w:val="000000" w:themeColor="text1"/>
          <w:sz w:val="24"/>
          <w:szCs w:val="24"/>
          <w:shd w:val="clear" w:color="auto" w:fill="FFFFFF"/>
        </w:rPr>
        <w:t xml:space="preserve"> Sustainable Europe</w:t>
      </w:r>
      <w:r w:rsidR="00711149">
        <w:rPr>
          <w:rFonts w:cstheme="minorHAnsi"/>
          <w:color w:val="000000" w:themeColor="text1"/>
          <w:sz w:val="24"/>
          <w:szCs w:val="24"/>
          <w:shd w:val="clear" w:color="auto" w:fill="FFFFFF"/>
        </w:rPr>
        <w:t>an</w:t>
      </w:r>
      <w:r w:rsidRPr="00AB6B8E">
        <w:rPr>
          <w:rFonts w:cstheme="minorHAnsi"/>
          <w:color w:val="000000" w:themeColor="text1"/>
          <w:sz w:val="24"/>
          <w:szCs w:val="24"/>
          <w:shd w:val="clear" w:color="auto" w:fill="FFFFFF"/>
        </w:rPr>
        <w:t xml:space="preserve"> Investment Plan.</w:t>
      </w:r>
    </w:p>
    <w:p w:rsidR="002434C7" w:rsidRPr="00AB6B8E" w:rsidRDefault="002434C7" w:rsidP="002434C7">
      <w:pPr>
        <w:spacing w:after="0" w:line="276" w:lineRule="auto"/>
        <w:jc w:val="both"/>
        <w:rPr>
          <w:rFonts w:cstheme="minorHAnsi"/>
          <w:color w:val="000000" w:themeColor="text1"/>
          <w:sz w:val="24"/>
          <w:szCs w:val="24"/>
          <w:shd w:val="clear" w:color="auto" w:fill="FFFFFF"/>
        </w:rPr>
      </w:pPr>
    </w:p>
    <w:p w:rsidR="007329A4" w:rsidRPr="003B2115" w:rsidRDefault="002434C7" w:rsidP="007329A4">
      <w:pPr>
        <w:spacing w:after="0" w:line="276" w:lineRule="auto"/>
        <w:jc w:val="both"/>
        <w:rPr>
          <w:rFonts w:cstheme="minorHAnsi"/>
          <w:bCs/>
          <w:color w:val="000000" w:themeColor="text1"/>
          <w:sz w:val="24"/>
          <w:szCs w:val="24"/>
        </w:rPr>
      </w:pPr>
      <w:r w:rsidRPr="00D0385C">
        <w:rPr>
          <w:rFonts w:cstheme="minorHAnsi"/>
          <w:bCs/>
          <w:color w:val="000000" w:themeColor="text1"/>
          <w:sz w:val="24"/>
          <w:szCs w:val="24"/>
        </w:rPr>
        <w:t xml:space="preserve">The EFBWW </w:t>
      </w:r>
      <w:r w:rsidR="00AB4B32" w:rsidRPr="00834810">
        <w:rPr>
          <w:rFonts w:cstheme="minorHAnsi"/>
          <w:bCs/>
          <w:color w:val="000000" w:themeColor="text1"/>
          <w:sz w:val="24"/>
          <w:szCs w:val="24"/>
        </w:rPr>
        <w:t>appeals</w:t>
      </w:r>
      <w:r>
        <w:rPr>
          <w:rFonts w:cstheme="minorHAnsi"/>
          <w:bCs/>
          <w:color w:val="000000" w:themeColor="text1"/>
          <w:sz w:val="24"/>
          <w:szCs w:val="24"/>
        </w:rPr>
        <w:t xml:space="preserve"> </w:t>
      </w:r>
      <w:r w:rsidRPr="00D0385C">
        <w:rPr>
          <w:rFonts w:cstheme="minorHAnsi"/>
          <w:bCs/>
          <w:color w:val="000000" w:themeColor="text1"/>
          <w:sz w:val="24"/>
          <w:szCs w:val="24"/>
        </w:rPr>
        <w:t>the European Commission to work closely with all Member States</w:t>
      </w:r>
      <w:r w:rsidR="007329A4">
        <w:rPr>
          <w:rFonts w:cstheme="minorHAnsi"/>
          <w:bCs/>
          <w:color w:val="000000" w:themeColor="text1"/>
          <w:sz w:val="24"/>
          <w:szCs w:val="24"/>
        </w:rPr>
        <w:t xml:space="preserve"> to promote national green budgetary practises and benchmark national green budgetary practises and put in place a green fiscal governance strategy.</w:t>
      </w:r>
    </w:p>
    <w:p w:rsidR="002434C7" w:rsidRPr="003B2115" w:rsidRDefault="002434C7" w:rsidP="002434C7">
      <w:pPr>
        <w:spacing w:after="0" w:line="276" w:lineRule="auto"/>
        <w:jc w:val="both"/>
        <w:rPr>
          <w:rFonts w:cstheme="minorHAnsi"/>
          <w:bCs/>
          <w:color w:val="000000" w:themeColor="text1"/>
          <w:sz w:val="24"/>
          <w:szCs w:val="24"/>
        </w:rPr>
      </w:pPr>
    </w:p>
    <w:p w:rsidR="002434C7" w:rsidRDefault="002434C7" w:rsidP="002434C7">
      <w:pPr>
        <w:spacing w:after="0" w:line="276" w:lineRule="auto"/>
        <w:jc w:val="both"/>
        <w:rPr>
          <w:bCs/>
          <w:sz w:val="23"/>
          <w:szCs w:val="23"/>
        </w:rPr>
      </w:pPr>
      <w:r w:rsidRPr="003B2115">
        <w:rPr>
          <w:rFonts w:cstheme="minorHAnsi"/>
          <w:bCs/>
          <w:color w:val="000000" w:themeColor="text1"/>
          <w:sz w:val="24"/>
          <w:szCs w:val="24"/>
        </w:rPr>
        <w:t xml:space="preserve">The EFBWW observes that </w:t>
      </w:r>
      <w:r w:rsidR="005C75B4">
        <w:rPr>
          <w:sz w:val="24"/>
          <w:szCs w:val="24"/>
        </w:rPr>
        <w:t>proposal</w:t>
      </w:r>
      <w:r w:rsidR="000C38D3">
        <w:rPr>
          <w:sz w:val="24"/>
          <w:szCs w:val="24"/>
        </w:rPr>
        <w:t>s</w:t>
      </w:r>
      <w:r w:rsidR="005C75B4">
        <w:rPr>
          <w:sz w:val="24"/>
          <w:szCs w:val="24"/>
        </w:rPr>
        <w:t xml:space="preserve"> for </w:t>
      </w:r>
      <w:r w:rsidR="000C38D3">
        <w:rPr>
          <w:sz w:val="24"/>
          <w:szCs w:val="24"/>
        </w:rPr>
        <w:t xml:space="preserve">the </w:t>
      </w:r>
      <w:r w:rsidR="005C75B4">
        <w:rPr>
          <w:sz w:val="24"/>
          <w:szCs w:val="24"/>
        </w:rPr>
        <w:t>new</w:t>
      </w:r>
      <w:r w:rsidR="005C75B4" w:rsidRPr="003B2115">
        <w:rPr>
          <w:sz w:val="24"/>
          <w:szCs w:val="24"/>
        </w:rPr>
        <w:t xml:space="preserve"> </w:t>
      </w:r>
      <w:r w:rsidRPr="003B2115">
        <w:rPr>
          <w:sz w:val="24"/>
          <w:szCs w:val="24"/>
        </w:rPr>
        <w:t xml:space="preserve">European Social Fund </w:t>
      </w:r>
      <w:r w:rsidR="005C75B4">
        <w:rPr>
          <w:sz w:val="24"/>
          <w:szCs w:val="24"/>
        </w:rPr>
        <w:t xml:space="preserve">Plus (ESF+) 2021-2027 </w:t>
      </w:r>
      <w:r w:rsidR="000C38D3">
        <w:rPr>
          <w:sz w:val="24"/>
          <w:szCs w:val="24"/>
        </w:rPr>
        <w:t xml:space="preserve">should </w:t>
      </w:r>
      <w:r w:rsidR="005C75B4">
        <w:rPr>
          <w:sz w:val="24"/>
          <w:szCs w:val="24"/>
        </w:rPr>
        <w:t>address “</w:t>
      </w:r>
      <w:r w:rsidR="005C75B4" w:rsidRPr="00B72672">
        <w:rPr>
          <w:sz w:val="24"/>
          <w:szCs w:val="24"/>
        </w:rPr>
        <w:t>a greener, low carbon Europe”</w:t>
      </w:r>
      <w:r w:rsidR="005C75B4">
        <w:rPr>
          <w:sz w:val="24"/>
          <w:szCs w:val="24"/>
        </w:rPr>
        <w:t xml:space="preserve"> </w:t>
      </w:r>
      <w:r w:rsidR="005C75B4" w:rsidRPr="00B72672">
        <w:rPr>
          <w:sz w:val="24"/>
          <w:szCs w:val="24"/>
        </w:rPr>
        <w:t xml:space="preserve">as </w:t>
      </w:r>
      <w:r w:rsidR="005C75B4">
        <w:rPr>
          <w:sz w:val="24"/>
          <w:szCs w:val="24"/>
        </w:rPr>
        <w:t>one of the</w:t>
      </w:r>
      <w:r w:rsidR="005C75B4" w:rsidRPr="00B72672">
        <w:rPr>
          <w:sz w:val="24"/>
          <w:szCs w:val="24"/>
        </w:rPr>
        <w:t xml:space="preserve"> horizontal objective</w:t>
      </w:r>
      <w:r w:rsidR="005C75B4">
        <w:rPr>
          <w:sz w:val="24"/>
          <w:szCs w:val="24"/>
        </w:rPr>
        <w:t xml:space="preserve">s and should </w:t>
      </w:r>
      <w:r w:rsidR="005C75B4" w:rsidRPr="0024384C">
        <w:rPr>
          <w:sz w:val="24"/>
          <w:szCs w:val="24"/>
        </w:rPr>
        <w:t>contribute to the achievement of an overall target of 25 % of the EU budget expenditures supporting climate objectives</w:t>
      </w:r>
      <w:r w:rsidR="005C75B4">
        <w:rPr>
          <w:sz w:val="24"/>
          <w:szCs w:val="24"/>
        </w:rPr>
        <w:t xml:space="preserve">. The ESF+, which is a social policy instrument </w:t>
      </w:r>
      <w:r w:rsidR="005C75B4" w:rsidRPr="006452B5">
        <w:rPr>
          <w:sz w:val="24"/>
          <w:szCs w:val="24"/>
        </w:rPr>
        <w:t>whose resources should be available according to regional</w:t>
      </w:r>
      <w:r w:rsidR="005C75B4">
        <w:rPr>
          <w:sz w:val="24"/>
          <w:szCs w:val="24"/>
        </w:rPr>
        <w:t xml:space="preserve"> and sector specific</w:t>
      </w:r>
      <w:r w:rsidR="005C75B4" w:rsidRPr="006452B5">
        <w:rPr>
          <w:sz w:val="24"/>
          <w:szCs w:val="24"/>
        </w:rPr>
        <w:t xml:space="preserve"> needs</w:t>
      </w:r>
      <w:r w:rsidR="005C75B4">
        <w:rPr>
          <w:sz w:val="24"/>
          <w:szCs w:val="24"/>
        </w:rPr>
        <w:t>, can contribute to just transition for workers by funding</w:t>
      </w:r>
      <w:r w:rsidR="005C75B4" w:rsidRPr="006452B5">
        <w:rPr>
          <w:sz w:val="24"/>
          <w:szCs w:val="24"/>
        </w:rPr>
        <w:t xml:space="preserve"> improvement of education and training necessary for the adaptation of skills and qualifications, the </w:t>
      </w:r>
      <w:proofErr w:type="spellStart"/>
      <w:r w:rsidR="005C75B4" w:rsidRPr="006452B5">
        <w:rPr>
          <w:sz w:val="24"/>
          <w:szCs w:val="24"/>
        </w:rPr>
        <w:t>upskilling</w:t>
      </w:r>
      <w:proofErr w:type="spellEnd"/>
      <w:r w:rsidR="005C75B4" w:rsidRPr="006452B5">
        <w:rPr>
          <w:sz w:val="24"/>
          <w:szCs w:val="24"/>
        </w:rPr>
        <w:t xml:space="preserve"> of </w:t>
      </w:r>
      <w:r w:rsidR="005C75B4">
        <w:rPr>
          <w:sz w:val="24"/>
          <w:szCs w:val="24"/>
        </w:rPr>
        <w:t>workers</w:t>
      </w:r>
      <w:r w:rsidR="005C75B4" w:rsidRPr="006452B5">
        <w:rPr>
          <w:sz w:val="24"/>
          <w:szCs w:val="24"/>
        </w:rPr>
        <w:t>,</w:t>
      </w:r>
      <w:r w:rsidR="005C75B4">
        <w:rPr>
          <w:sz w:val="24"/>
          <w:szCs w:val="24"/>
        </w:rPr>
        <w:t xml:space="preserve"> and</w:t>
      </w:r>
      <w:r w:rsidR="005C75B4" w:rsidRPr="006452B5">
        <w:rPr>
          <w:sz w:val="24"/>
          <w:szCs w:val="24"/>
        </w:rPr>
        <w:t xml:space="preserve"> the creation of new jobs in </w:t>
      </w:r>
      <w:r w:rsidR="005C75B4">
        <w:rPr>
          <w:sz w:val="24"/>
          <w:szCs w:val="24"/>
        </w:rPr>
        <w:t xml:space="preserve">green sectors. In order to achieve its targets, the ESF+ should be available as soon as possible. Its resources need to be significantly increased. Otherwise, it will not contribute sustainably to a just transition for people and workers towards a social and green economy on European scale. </w:t>
      </w:r>
    </w:p>
    <w:p w:rsidR="002401A2" w:rsidRDefault="002401A2" w:rsidP="002401A2">
      <w:pPr>
        <w:pStyle w:val="PargrafodaLista"/>
        <w:spacing w:after="0" w:line="276" w:lineRule="auto"/>
        <w:contextualSpacing w:val="0"/>
        <w:jc w:val="both"/>
        <w:rPr>
          <w:rFonts w:cstheme="minorHAnsi"/>
          <w:b/>
          <w:bCs/>
          <w:color w:val="000000" w:themeColor="text1"/>
          <w:sz w:val="24"/>
          <w:szCs w:val="24"/>
        </w:rPr>
      </w:pPr>
    </w:p>
    <w:p w:rsidR="002434C7" w:rsidRPr="00BD676B" w:rsidRDefault="000B7216" w:rsidP="002434C7">
      <w:pPr>
        <w:pStyle w:val="PargrafodaLista"/>
        <w:spacing w:after="0" w:line="276" w:lineRule="auto"/>
        <w:ind w:left="0"/>
        <w:contextualSpacing w:val="0"/>
        <w:jc w:val="both"/>
        <w:rPr>
          <w:rFonts w:cstheme="minorHAnsi"/>
          <w:color w:val="000000" w:themeColor="text1"/>
          <w:sz w:val="24"/>
          <w:szCs w:val="24"/>
        </w:rPr>
      </w:pPr>
      <w:r>
        <w:rPr>
          <w:rFonts w:cstheme="minorHAnsi"/>
          <w:color w:val="000000" w:themeColor="text1"/>
          <w:sz w:val="24"/>
          <w:szCs w:val="24"/>
        </w:rPr>
        <w:t>The EFBWW beli</w:t>
      </w:r>
      <w:r w:rsidR="00CB4562">
        <w:rPr>
          <w:rFonts w:cstheme="minorHAnsi"/>
          <w:color w:val="000000" w:themeColor="text1"/>
          <w:sz w:val="24"/>
          <w:szCs w:val="24"/>
        </w:rPr>
        <w:t>e</w:t>
      </w:r>
      <w:r>
        <w:rPr>
          <w:rFonts w:cstheme="minorHAnsi"/>
          <w:color w:val="000000" w:themeColor="text1"/>
          <w:sz w:val="24"/>
          <w:szCs w:val="24"/>
        </w:rPr>
        <w:t>ves that</w:t>
      </w:r>
      <w:r w:rsidR="00EB219F">
        <w:rPr>
          <w:rFonts w:cstheme="minorHAnsi"/>
          <w:color w:val="000000" w:themeColor="text1"/>
          <w:sz w:val="24"/>
          <w:szCs w:val="24"/>
        </w:rPr>
        <w:t xml:space="preserve"> with adequate funding</w:t>
      </w:r>
      <w:r w:rsidR="00AB4B32">
        <w:rPr>
          <w:rFonts w:cstheme="minorHAnsi"/>
          <w:color w:val="000000" w:themeColor="text1"/>
          <w:sz w:val="24"/>
          <w:szCs w:val="24"/>
        </w:rPr>
        <w:t>,</w:t>
      </w:r>
      <w:r w:rsidR="00EB219F">
        <w:rPr>
          <w:rFonts w:cstheme="minorHAnsi"/>
          <w:color w:val="000000" w:themeColor="text1"/>
          <w:sz w:val="24"/>
          <w:szCs w:val="24"/>
        </w:rPr>
        <w:t xml:space="preserve"> investment in infrastructure and social housing will</w:t>
      </w:r>
      <w:r w:rsidR="000C38D3">
        <w:rPr>
          <w:rFonts w:cstheme="minorHAnsi"/>
          <w:color w:val="000000" w:themeColor="text1"/>
          <w:sz w:val="24"/>
          <w:szCs w:val="24"/>
        </w:rPr>
        <w:t xml:space="preserve"> be</w:t>
      </w:r>
      <w:r w:rsidR="00EB219F">
        <w:rPr>
          <w:rFonts w:cstheme="minorHAnsi"/>
          <w:color w:val="000000" w:themeColor="text1"/>
          <w:sz w:val="24"/>
          <w:szCs w:val="24"/>
        </w:rPr>
        <w:t xml:space="preserve"> boost</w:t>
      </w:r>
      <w:r w:rsidR="000C38D3">
        <w:rPr>
          <w:rFonts w:cstheme="minorHAnsi"/>
          <w:color w:val="000000" w:themeColor="text1"/>
          <w:sz w:val="24"/>
          <w:szCs w:val="24"/>
        </w:rPr>
        <w:t>ed</w:t>
      </w:r>
      <w:r w:rsidR="00EB219F">
        <w:rPr>
          <w:rFonts w:cstheme="minorHAnsi"/>
          <w:color w:val="000000" w:themeColor="text1"/>
          <w:sz w:val="24"/>
          <w:szCs w:val="24"/>
        </w:rPr>
        <w:t>.</w:t>
      </w:r>
      <w:r w:rsidR="00A80DE0">
        <w:rPr>
          <w:rFonts w:cstheme="minorHAnsi"/>
          <w:color w:val="000000" w:themeColor="text1"/>
          <w:sz w:val="24"/>
          <w:szCs w:val="24"/>
        </w:rPr>
        <w:t xml:space="preserve"> </w:t>
      </w:r>
      <w:r w:rsidR="00C554FB">
        <w:rPr>
          <w:rFonts w:cstheme="minorHAnsi"/>
          <w:color w:val="000000" w:themeColor="text1"/>
          <w:sz w:val="24"/>
          <w:szCs w:val="24"/>
        </w:rPr>
        <w:t>I</w:t>
      </w:r>
      <w:r w:rsidR="00EB219F">
        <w:rPr>
          <w:rFonts w:cstheme="minorHAnsi"/>
          <w:color w:val="000000" w:themeColor="text1"/>
          <w:sz w:val="24"/>
          <w:szCs w:val="24"/>
        </w:rPr>
        <w:t>n order</w:t>
      </w:r>
      <w:r>
        <w:rPr>
          <w:rFonts w:cstheme="minorHAnsi"/>
          <w:color w:val="000000" w:themeColor="text1"/>
          <w:sz w:val="24"/>
          <w:szCs w:val="24"/>
        </w:rPr>
        <w:t xml:space="preserve"> t</w:t>
      </w:r>
      <w:r w:rsidR="002434C7" w:rsidRPr="00EF05D3">
        <w:rPr>
          <w:rFonts w:cstheme="minorHAnsi"/>
          <w:color w:val="000000" w:themeColor="text1"/>
          <w:sz w:val="24"/>
          <w:szCs w:val="24"/>
        </w:rPr>
        <w:t xml:space="preserve">o </w:t>
      </w:r>
      <w:r w:rsidR="000C38D3">
        <w:rPr>
          <w:rFonts w:cstheme="minorHAnsi"/>
          <w:color w:val="000000" w:themeColor="text1"/>
          <w:sz w:val="24"/>
          <w:szCs w:val="24"/>
        </w:rPr>
        <w:t>reach</w:t>
      </w:r>
      <w:r w:rsidR="002434C7" w:rsidRPr="00EF05D3">
        <w:rPr>
          <w:rFonts w:cstheme="minorHAnsi"/>
          <w:color w:val="000000" w:themeColor="text1"/>
          <w:sz w:val="24"/>
          <w:szCs w:val="24"/>
        </w:rPr>
        <w:t xml:space="preserve"> the ambitious goals set out in the EGD, </w:t>
      </w:r>
      <w:r w:rsidR="002434C7">
        <w:rPr>
          <w:rFonts w:cstheme="minorHAnsi"/>
          <w:color w:val="000000" w:themeColor="text1"/>
          <w:sz w:val="24"/>
          <w:szCs w:val="24"/>
        </w:rPr>
        <w:t>key i</w:t>
      </w:r>
      <w:r w:rsidR="002434C7" w:rsidRPr="00EF05D3">
        <w:rPr>
          <w:rFonts w:cstheme="minorHAnsi"/>
          <w:color w:val="000000" w:themeColor="text1"/>
          <w:sz w:val="24"/>
          <w:szCs w:val="24"/>
        </w:rPr>
        <w:t>nfrastructure</w:t>
      </w:r>
      <w:r w:rsidR="002434C7">
        <w:rPr>
          <w:rFonts w:cstheme="minorHAnsi"/>
          <w:color w:val="000000" w:themeColor="text1"/>
          <w:sz w:val="24"/>
          <w:szCs w:val="24"/>
        </w:rPr>
        <w:t xml:space="preserve"> will need to be upgraded</w:t>
      </w:r>
      <w:r w:rsidR="002434C7" w:rsidRPr="00EF05D3">
        <w:rPr>
          <w:rFonts w:cstheme="minorHAnsi"/>
          <w:color w:val="000000" w:themeColor="text1"/>
          <w:sz w:val="24"/>
          <w:szCs w:val="24"/>
        </w:rPr>
        <w:t xml:space="preserve">. </w:t>
      </w:r>
      <w:proofErr w:type="gramStart"/>
      <w:r w:rsidR="002434C7" w:rsidRPr="00EF05D3">
        <w:rPr>
          <w:rFonts w:cstheme="minorHAnsi"/>
          <w:color w:val="000000" w:themeColor="text1"/>
          <w:sz w:val="24"/>
          <w:szCs w:val="24"/>
        </w:rPr>
        <w:t xml:space="preserve">Infrastructure that </w:t>
      </w:r>
      <w:r w:rsidR="002434C7">
        <w:rPr>
          <w:rFonts w:cstheme="minorHAnsi"/>
          <w:color w:val="000000" w:themeColor="text1"/>
          <w:sz w:val="24"/>
          <w:szCs w:val="24"/>
        </w:rPr>
        <w:t xml:space="preserve">will </w:t>
      </w:r>
      <w:r w:rsidR="002434C7" w:rsidRPr="00EF05D3">
        <w:rPr>
          <w:rFonts w:cstheme="minorHAnsi"/>
          <w:color w:val="000000" w:themeColor="text1"/>
          <w:sz w:val="24"/>
          <w:szCs w:val="24"/>
        </w:rPr>
        <w:t xml:space="preserve">help us realize a transformation </w:t>
      </w:r>
      <w:r w:rsidR="002434C7" w:rsidRPr="00AB6B8E">
        <w:rPr>
          <w:rFonts w:cstheme="minorHAnsi"/>
          <w:bCs/>
          <w:color w:val="000000" w:themeColor="text1"/>
          <w:sz w:val="24"/>
          <w:szCs w:val="24"/>
        </w:rPr>
        <w:t>of mobility modes; e.g. transporting more goods via sea and inland waters, train, etc.</w:t>
      </w:r>
      <w:proofErr w:type="gramEnd"/>
      <w:r w:rsidR="002434C7" w:rsidRPr="00AB6B8E">
        <w:rPr>
          <w:rFonts w:cstheme="minorHAnsi"/>
          <w:bCs/>
          <w:color w:val="000000" w:themeColor="text1"/>
          <w:sz w:val="24"/>
          <w:szCs w:val="24"/>
        </w:rPr>
        <w:t xml:space="preserve"> But also upgrade high speed railway connections between major cities all over the EU. To reach targets on renewable energy and transport energy to consumers, there is also an important need to develop </w:t>
      </w:r>
      <w:proofErr w:type="spellStart"/>
      <w:r w:rsidR="002434C7" w:rsidRPr="00AB6B8E">
        <w:rPr>
          <w:rFonts w:cstheme="minorHAnsi"/>
          <w:bCs/>
          <w:color w:val="000000" w:themeColor="text1"/>
          <w:sz w:val="24"/>
          <w:szCs w:val="24"/>
        </w:rPr>
        <w:t>performant</w:t>
      </w:r>
      <w:proofErr w:type="spellEnd"/>
      <w:r w:rsidR="002434C7" w:rsidRPr="00AB6B8E">
        <w:rPr>
          <w:rFonts w:cstheme="minorHAnsi"/>
          <w:bCs/>
          <w:color w:val="000000" w:themeColor="text1"/>
          <w:sz w:val="24"/>
          <w:szCs w:val="24"/>
        </w:rPr>
        <w:t xml:space="preserve"> electricity and energy grids to transport renewable energy in and between EU </w:t>
      </w:r>
      <w:r w:rsidR="00AB4B32">
        <w:rPr>
          <w:rFonts w:cstheme="minorHAnsi"/>
          <w:bCs/>
          <w:color w:val="000000" w:themeColor="text1"/>
          <w:sz w:val="24"/>
          <w:szCs w:val="24"/>
        </w:rPr>
        <w:t>M</w:t>
      </w:r>
      <w:r w:rsidR="002434C7" w:rsidRPr="00AB6B8E">
        <w:rPr>
          <w:rFonts w:cstheme="minorHAnsi"/>
          <w:bCs/>
          <w:color w:val="000000" w:themeColor="text1"/>
          <w:sz w:val="24"/>
          <w:szCs w:val="24"/>
        </w:rPr>
        <w:t xml:space="preserve">ember </w:t>
      </w:r>
      <w:r w:rsidR="00AB4B32">
        <w:rPr>
          <w:rFonts w:cstheme="minorHAnsi"/>
          <w:bCs/>
          <w:color w:val="000000" w:themeColor="text1"/>
          <w:sz w:val="24"/>
          <w:szCs w:val="24"/>
        </w:rPr>
        <w:t>S</w:t>
      </w:r>
      <w:r w:rsidR="002434C7" w:rsidRPr="00AB6B8E">
        <w:rPr>
          <w:rFonts w:cstheme="minorHAnsi"/>
          <w:bCs/>
          <w:color w:val="000000" w:themeColor="text1"/>
          <w:sz w:val="24"/>
          <w:szCs w:val="24"/>
        </w:rPr>
        <w:t>tates.</w:t>
      </w:r>
      <w:r w:rsidRPr="00AB6B8E">
        <w:rPr>
          <w:rFonts w:cstheme="minorHAnsi"/>
          <w:bCs/>
          <w:color w:val="000000" w:themeColor="text1"/>
          <w:sz w:val="24"/>
          <w:szCs w:val="24"/>
        </w:rPr>
        <w:t xml:space="preserve"> </w:t>
      </w:r>
      <w:r w:rsidR="002434C7" w:rsidRPr="00AB6B8E">
        <w:rPr>
          <w:rFonts w:cstheme="minorHAnsi"/>
          <w:bCs/>
          <w:color w:val="000000" w:themeColor="text1"/>
          <w:sz w:val="24"/>
          <w:szCs w:val="24"/>
        </w:rPr>
        <w:t>Over the last decade many Member States have neglected the maintenance of their crucial infrastructure. Under the current Stability and Growth Pact, many Member States have been obliged to cut deficits and public debt, which led to underinvestment and a deterioration of our aging infrastructure. The EFBWW demands that the EU provides a budgetary leeway for the Member States to build and upgrade the existing infrastructure to meet the demand of a more social and environmental</w:t>
      </w:r>
      <w:r w:rsidR="000C38D3">
        <w:rPr>
          <w:rFonts w:cstheme="minorHAnsi"/>
          <w:bCs/>
          <w:color w:val="000000" w:themeColor="text1"/>
          <w:sz w:val="24"/>
          <w:szCs w:val="24"/>
        </w:rPr>
        <w:t xml:space="preserve">ly </w:t>
      </w:r>
      <w:r w:rsidR="002434C7" w:rsidRPr="00AB6B8E">
        <w:rPr>
          <w:rFonts w:cstheme="minorHAnsi"/>
          <w:bCs/>
          <w:color w:val="000000" w:themeColor="text1"/>
          <w:sz w:val="24"/>
          <w:szCs w:val="24"/>
        </w:rPr>
        <w:t>friendly infrastructure.</w:t>
      </w:r>
      <w:r w:rsidR="002434C7">
        <w:rPr>
          <w:color w:val="313132"/>
          <w:sz w:val="24"/>
          <w:szCs w:val="24"/>
          <w:shd w:val="clear" w:color="auto" w:fill="FFFFFF"/>
        </w:rPr>
        <w:t xml:space="preserve"> </w:t>
      </w:r>
    </w:p>
    <w:p w:rsidR="002401A2" w:rsidRPr="00C13DE6" w:rsidRDefault="002401A2" w:rsidP="002434C7">
      <w:pPr>
        <w:pStyle w:val="PargrafodaLista"/>
        <w:spacing w:after="0" w:line="276" w:lineRule="auto"/>
        <w:ind w:left="0"/>
        <w:contextualSpacing w:val="0"/>
        <w:jc w:val="both"/>
        <w:rPr>
          <w:rFonts w:cstheme="minorHAnsi"/>
          <w:b/>
          <w:bCs/>
          <w:color w:val="000000" w:themeColor="text1"/>
          <w:sz w:val="24"/>
          <w:szCs w:val="24"/>
        </w:rPr>
      </w:pPr>
    </w:p>
    <w:p w:rsidR="002434C7" w:rsidRPr="00836428" w:rsidRDefault="002434C7" w:rsidP="002434C7">
      <w:pPr>
        <w:pStyle w:val="PargrafodaLista"/>
        <w:spacing w:after="0" w:line="276" w:lineRule="auto"/>
        <w:ind w:left="0"/>
        <w:contextualSpacing w:val="0"/>
        <w:jc w:val="both"/>
        <w:rPr>
          <w:rFonts w:cstheme="minorHAnsi"/>
          <w:color w:val="000000" w:themeColor="text1"/>
          <w:sz w:val="24"/>
          <w:szCs w:val="24"/>
          <w:shd w:val="clear" w:color="auto" w:fill="FFFFFF"/>
        </w:rPr>
      </w:pPr>
      <w:r w:rsidRPr="00836428">
        <w:rPr>
          <w:rFonts w:cstheme="minorHAnsi"/>
          <w:color w:val="000000" w:themeColor="text1"/>
          <w:sz w:val="24"/>
          <w:szCs w:val="24"/>
        </w:rPr>
        <w:lastRenderedPageBreak/>
        <w:t xml:space="preserve">The overall shortage of </w:t>
      </w:r>
      <w:r w:rsidRPr="00227B40">
        <w:rPr>
          <w:rFonts w:cstheme="minorHAnsi"/>
          <w:b/>
          <w:bCs/>
          <w:color w:val="000000" w:themeColor="text1"/>
          <w:sz w:val="24"/>
          <w:szCs w:val="24"/>
        </w:rPr>
        <w:t>social and affordable housing</w:t>
      </w:r>
      <w:r w:rsidRPr="00836428">
        <w:rPr>
          <w:rFonts w:cstheme="minorHAnsi"/>
          <w:color w:val="000000" w:themeColor="text1"/>
          <w:sz w:val="24"/>
          <w:szCs w:val="24"/>
        </w:rPr>
        <w:t xml:space="preserve"> for </w:t>
      </w:r>
      <w:r w:rsidRPr="00836428">
        <w:rPr>
          <w:rFonts w:cstheme="minorHAnsi"/>
          <w:color w:val="000000" w:themeColor="text1"/>
          <w:sz w:val="24"/>
          <w:szCs w:val="24"/>
          <w:shd w:val="clear" w:color="auto" w:fill="FFFFFF"/>
        </w:rPr>
        <w:t xml:space="preserve">the low-income and other income groups is a structural problem within the EU. </w:t>
      </w:r>
      <w:r>
        <w:rPr>
          <w:rFonts w:cstheme="minorHAnsi"/>
          <w:color w:val="000000" w:themeColor="text1"/>
          <w:sz w:val="24"/>
          <w:szCs w:val="24"/>
          <w:shd w:val="clear" w:color="auto" w:fill="FFFFFF"/>
        </w:rPr>
        <w:t xml:space="preserve">Today, many vulnerable people are unable to afford a decent dwelling on the private housing market. The need for affordable and social housing is an environmental and social challenge. The EFBWW acknowledges that the social housing concept </w:t>
      </w:r>
      <w:r w:rsidR="000C38D3">
        <w:rPr>
          <w:rFonts w:cstheme="minorHAnsi"/>
          <w:color w:val="000000" w:themeColor="text1"/>
          <w:sz w:val="24"/>
          <w:szCs w:val="24"/>
          <w:shd w:val="clear" w:color="auto" w:fill="FFFFFF"/>
        </w:rPr>
        <w:t>does</w:t>
      </w:r>
      <w:r>
        <w:rPr>
          <w:rFonts w:cstheme="minorHAnsi"/>
          <w:color w:val="000000" w:themeColor="text1"/>
          <w:sz w:val="24"/>
          <w:szCs w:val="24"/>
          <w:shd w:val="clear" w:color="auto" w:fill="FFFFFF"/>
        </w:rPr>
        <w:t xml:space="preserve"> not exist in</w:t>
      </w:r>
      <w:r w:rsidR="000C38D3">
        <w:rPr>
          <w:rFonts w:cstheme="minorHAnsi"/>
          <w:color w:val="000000" w:themeColor="text1"/>
          <w:sz w:val="24"/>
          <w:szCs w:val="24"/>
          <w:shd w:val="clear" w:color="auto" w:fill="FFFFFF"/>
        </w:rPr>
        <w:t xml:space="preserve"> a</w:t>
      </w:r>
      <w:r>
        <w:rPr>
          <w:rFonts w:cstheme="minorHAnsi"/>
          <w:color w:val="000000" w:themeColor="text1"/>
          <w:sz w:val="24"/>
          <w:szCs w:val="24"/>
          <w:shd w:val="clear" w:color="auto" w:fill="FFFFFF"/>
        </w:rPr>
        <w:t xml:space="preserve"> majority of countries in the CEE Region. </w:t>
      </w:r>
      <w:r w:rsidRPr="00836428">
        <w:rPr>
          <w:rFonts w:cstheme="minorHAnsi"/>
          <w:color w:val="000000" w:themeColor="text1"/>
          <w:sz w:val="24"/>
          <w:szCs w:val="24"/>
          <w:shd w:val="clear" w:color="auto" w:fill="FFFFFF"/>
        </w:rPr>
        <w:t>The chronic housing shortage affects us all in one way or another. Beyond the human impact, our housing crisis results in significant increases in social welfare costs.</w:t>
      </w:r>
      <w:r w:rsidR="00EB219F">
        <w:rPr>
          <w:rFonts w:cstheme="minorHAnsi"/>
          <w:color w:val="000000" w:themeColor="text1"/>
          <w:sz w:val="24"/>
          <w:szCs w:val="24"/>
          <w:shd w:val="clear" w:color="auto" w:fill="FFFFFF"/>
        </w:rPr>
        <w:t xml:space="preserve"> </w:t>
      </w:r>
      <w:r w:rsidRPr="00836428">
        <w:rPr>
          <w:rFonts w:cstheme="minorHAnsi"/>
          <w:color w:val="000000" w:themeColor="text1"/>
          <w:sz w:val="24"/>
          <w:szCs w:val="24"/>
          <w:shd w:val="clear" w:color="auto" w:fill="FFFFFF"/>
        </w:rPr>
        <w:t>The EFBWW underlines that promoting building, preservation</w:t>
      </w:r>
      <w:r w:rsidR="00724F27">
        <w:rPr>
          <w:rFonts w:cstheme="minorHAnsi"/>
          <w:color w:val="000000" w:themeColor="text1"/>
          <w:sz w:val="24"/>
          <w:szCs w:val="24"/>
          <w:shd w:val="clear" w:color="auto" w:fill="FFFFFF"/>
        </w:rPr>
        <w:t>, maintenance</w:t>
      </w:r>
      <w:r w:rsidRPr="00836428">
        <w:rPr>
          <w:rFonts w:cstheme="minorHAnsi"/>
          <w:color w:val="000000" w:themeColor="text1"/>
          <w:sz w:val="24"/>
          <w:szCs w:val="24"/>
          <w:shd w:val="clear" w:color="auto" w:fill="FFFFFF"/>
        </w:rPr>
        <w:t xml:space="preserve"> and renovation of social and affordable houses would generate a significant employment</w:t>
      </w:r>
      <w:r>
        <w:rPr>
          <w:rFonts w:cstheme="minorHAnsi"/>
          <w:color w:val="000000" w:themeColor="text1"/>
          <w:sz w:val="24"/>
          <w:szCs w:val="24"/>
          <w:shd w:val="clear" w:color="auto" w:fill="FFFFFF"/>
        </w:rPr>
        <w:t xml:space="preserve"> boost</w:t>
      </w:r>
      <w:r w:rsidRPr="00836428">
        <w:rPr>
          <w:rFonts w:cstheme="minorHAnsi"/>
          <w:color w:val="000000" w:themeColor="text1"/>
          <w:sz w:val="24"/>
          <w:szCs w:val="24"/>
          <w:shd w:val="clear" w:color="auto" w:fill="FFFFFF"/>
        </w:rPr>
        <w:t xml:space="preserve"> in the construction industry.</w:t>
      </w:r>
    </w:p>
    <w:p w:rsidR="002434C7" w:rsidRPr="00836428" w:rsidRDefault="002434C7" w:rsidP="002434C7">
      <w:pPr>
        <w:pStyle w:val="PargrafodaLista"/>
        <w:spacing w:after="0" w:line="276" w:lineRule="auto"/>
        <w:ind w:left="0"/>
        <w:contextualSpacing w:val="0"/>
        <w:jc w:val="both"/>
        <w:rPr>
          <w:rFonts w:cstheme="minorHAnsi"/>
          <w:color w:val="000000" w:themeColor="text1"/>
          <w:sz w:val="24"/>
          <w:szCs w:val="24"/>
          <w:shd w:val="clear" w:color="auto" w:fill="FFFFFF"/>
        </w:rPr>
      </w:pPr>
    </w:p>
    <w:p w:rsidR="002434C7" w:rsidRPr="00791494" w:rsidRDefault="002434C7" w:rsidP="002434C7">
      <w:pPr>
        <w:pStyle w:val="PargrafodaLista"/>
        <w:spacing w:after="0" w:line="276" w:lineRule="auto"/>
        <w:ind w:left="0"/>
        <w:contextualSpacing w:val="0"/>
        <w:jc w:val="both"/>
        <w:rPr>
          <w:rStyle w:val="Forte"/>
          <w:rFonts w:cstheme="minorHAnsi"/>
          <w:b w:val="0"/>
          <w:color w:val="000000" w:themeColor="text1"/>
          <w:sz w:val="24"/>
          <w:szCs w:val="24"/>
          <w:shd w:val="clear" w:color="auto" w:fill="FFFFFF"/>
        </w:rPr>
      </w:pPr>
      <w:r w:rsidRPr="00836428">
        <w:rPr>
          <w:rFonts w:cstheme="minorHAnsi"/>
          <w:color w:val="000000" w:themeColor="text1"/>
          <w:sz w:val="24"/>
          <w:szCs w:val="24"/>
          <w:shd w:val="clear" w:color="auto" w:fill="FFFFFF"/>
        </w:rPr>
        <w:t xml:space="preserve">Although the creation and development of social and affordable housing is a national competence, the EU legislative framework plays an important role. The EFBWW urges the European institutions and legislators to build a large network to </w:t>
      </w:r>
      <w:r w:rsidRPr="00836428">
        <w:rPr>
          <w:rStyle w:val="Forte"/>
          <w:rFonts w:cstheme="minorHAnsi"/>
          <w:b w:val="0"/>
          <w:color w:val="000000" w:themeColor="text1"/>
          <w:sz w:val="24"/>
          <w:szCs w:val="24"/>
          <w:shd w:val="clear" w:color="auto" w:fill="FFFFFF"/>
        </w:rPr>
        <w:t xml:space="preserve">promote a significant expansion of investments and </w:t>
      </w:r>
      <w:r w:rsidR="007334C3">
        <w:rPr>
          <w:rStyle w:val="Forte"/>
          <w:rFonts w:cstheme="minorHAnsi"/>
          <w:b w:val="0"/>
          <w:color w:val="000000" w:themeColor="text1"/>
          <w:sz w:val="24"/>
          <w:szCs w:val="24"/>
          <w:shd w:val="clear" w:color="auto" w:fill="FFFFFF"/>
        </w:rPr>
        <w:t xml:space="preserve">an </w:t>
      </w:r>
      <w:r w:rsidRPr="00836428">
        <w:rPr>
          <w:rStyle w:val="Forte"/>
          <w:rFonts w:cstheme="minorHAnsi"/>
          <w:b w:val="0"/>
          <w:color w:val="000000" w:themeColor="text1"/>
          <w:sz w:val="24"/>
          <w:szCs w:val="24"/>
          <w:shd w:val="clear" w:color="auto" w:fill="FFFFFF"/>
        </w:rPr>
        <w:t>adequate legislative framework</w:t>
      </w:r>
      <w:r w:rsidR="007334C3">
        <w:rPr>
          <w:rStyle w:val="Forte"/>
          <w:rFonts w:cstheme="minorHAnsi"/>
          <w:b w:val="0"/>
          <w:color w:val="000000" w:themeColor="text1"/>
          <w:sz w:val="24"/>
          <w:szCs w:val="24"/>
          <w:shd w:val="clear" w:color="auto" w:fill="FFFFFF"/>
        </w:rPr>
        <w:t>,</w:t>
      </w:r>
      <w:r w:rsidR="00EB219F">
        <w:rPr>
          <w:rStyle w:val="Forte"/>
          <w:rFonts w:cstheme="minorHAnsi"/>
          <w:b w:val="0"/>
          <w:color w:val="000000" w:themeColor="text1"/>
          <w:sz w:val="24"/>
          <w:szCs w:val="24"/>
          <w:shd w:val="clear" w:color="auto" w:fill="FFFFFF"/>
        </w:rPr>
        <w:t xml:space="preserve"> </w:t>
      </w:r>
      <w:r w:rsidRPr="00836428">
        <w:rPr>
          <w:rStyle w:val="Forte"/>
          <w:rFonts w:cstheme="minorHAnsi"/>
          <w:b w:val="0"/>
          <w:color w:val="000000" w:themeColor="text1"/>
          <w:sz w:val="24"/>
          <w:szCs w:val="24"/>
          <w:shd w:val="clear" w:color="auto" w:fill="FFFFFF"/>
        </w:rPr>
        <w:t>stimulat</w:t>
      </w:r>
      <w:r w:rsidR="00EB219F">
        <w:rPr>
          <w:rStyle w:val="Forte"/>
          <w:rFonts w:cstheme="minorHAnsi"/>
          <w:b w:val="0"/>
          <w:color w:val="000000" w:themeColor="text1"/>
          <w:sz w:val="24"/>
          <w:szCs w:val="24"/>
          <w:shd w:val="clear" w:color="auto" w:fill="FFFFFF"/>
        </w:rPr>
        <w:t>ing</w:t>
      </w:r>
      <w:r w:rsidRPr="00836428">
        <w:rPr>
          <w:rStyle w:val="Forte"/>
          <w:rFonts w:cstheme="minorHAnsi"/>
          <w:b w:val="0"/>
          <w:color w:val="000000" w:themeColor="text1"/>
          <w:sz w:val="24"/>
          <w:szCs w:val="24"/>
          <w:shd w:val="clear" w:color="auto" w:fill="FFFFFF"/>
        </w:rPr>
        <w:t xml:space="preserve"> and facilitat</w:t>
      </w:r>
      <w:r w:rsidR="00EB219F">
        <w:rPr>
          <w:rStyle w:val="Forte"/>
          <w:rFonts w:cstheme="minorHAnsi"/>
          <w:b w:val="0"/>
          <w:color w:val="000000" w:themeColor="text1"/>
          <w:sz w:val="24"/>
          <w:szCs w:val="24"/>
          <w:shd w:val="clear" w:color="auto" w:fill="FFFFFF"/>
        </w:rPr>
        <w:t>ing</w:t>
      </w:r>
      <w:r w:rsidRPr="00836428">
        <w:rPr>
          <w:rStyle w:val="Forte"/>
          <w:rFonts w:cstheme="minorHAnsi"/>
          <w:b w:val="0"/>
          <w:color w:val="000000" w:themeColor="text1"/>
          <w:sz w:val="24"/>
          <w:szCs w:val="24"/>
          <w:shd w:val="clear" w:color="auto" w:fill="FFFFFF"/>
        </w:rPr>
        <w:t xml:space="preserve"> building of </w:t>
      </w:r>
      <w:r w:rsidRPr="00791494">
        <w:rPr>
          <w:rStyle w:val="Forte"/>
          <w:rFonts w:cstheme="minorHAnsi"/>
          <w:b w:val="0"/>
          <w:color w:val="000000" w:themeColor="text1"/>
          <w:sz w:val="24"/>
          <w:szCs w:val="24"/>
          <w:shd w:val="clear" w:color="auto" w:fill="FFFFFF"/>
        </w:rPr>
        <w:t>social and affordable houses in the EU Member States.</w:t>
      </w:r>
      <w:r>
        <w:rPr>
          <w:rStyle w:val="Forte"/>
          <w:rFonts w:cstheme="minorHAnsi"/>
          <w:b w:val="0"/>
          <w:color w:val="000000" w:themeColor="text1"/>
          <w:sz w:val="24"/>
          <w:szCs w:val="24"/>
          <w:shd w:val="clear" w:color="auto" w:fill="FFFFFF"/>
        </w:rPr>
        <w:t xml:space="preserve"> In order to increase</w:t>
      </w:r>
      <w:r w:rsidR="002256C3">
        <w:rPr>
          <w:rStyle w:val="Forte"/>
          <w:rFonts w:cstheme="minorHAnsi"/>
          <w:b w:val="0"/>
          <w:color w:val="000000" w:themeColor="text1"/>
          <w:sz w:val="24"/>
          <w:szCs w:val="24"/>
          <w:shd w:val="clear" w:color="auto" w:fill="FFFFFF"/>
        </w:rPr>
        <w:t xml:space="preserve"> its</w:t>
      </w:r>
      <w:r w:rsidR="00AB4B32">
        <w:rPr>
          <w:rStyle w:val="Forte"/>
          <w:rFonts w:cstheme="minorHAnsi"/>
          <w:b w:val="0"/>
          <w:color w:val="000000" w:themeColor="text1"/>
          <w:sz w:val="24"/>
          <w:szCs w:val="24"/>
          <w:shd w:val="clear" w:color="auto" w:fill="FFFFFF"/>
        </w:rPr>
        <w:t xml:space="preserve"> </w:t>
      </w:r>
      <w:r>
        <w:rPr>
          <w:rStyle w:val="Forte"/>
          <w:rFonts w:cstheme="minorHAnsi"/>
          <w:b w:val="0"/>
          <w:color w:val="000000" w:themeColor="text1"/>
          <w:sz w:val="24"/>
          <w:szCs w:val="24"/>
          <w:shd w:val="clear" w:color="auto" w:fill="FFFFFF"/>
        </w:rPr>
        <w:t xml:space="preserve">number, the EFBWW also asks the EU </w:t>
      </w:r>
      <w:r w:rsidR="007334C3">
        <w:rPr>
          <w:rStyle w:val="Forte"/>
          <w:rFonts w:cstheme="minorHAnsi"/>
          <w:b w:val="0"/>
          <w:color w:val="000000" w:themeColor="text1"/>
          <w:sz w:val="24"/>
          <w:szCs w:val="24"/>
          <w:shd w:val="clear" w:color="auto" w:fill="FFFFFF"/>
        </w:rPr>
        <w:t xml:space="preserve">for </w:t>
      </w:r>
      <w:r>
        <w:rPr>
          <w:rStyle w:val="Forte"/>
          <w:rFonts w:cstheme="minorHAnsi"/>
          <w:b w:val="0"/>
          <w:color w:val="000000" w:themeColor="text1"/>
          <w:sz w:val="24"/>
          <w:szCs w:val="24"/>
          <w:shd w:val="clear" w:color="auto" w:fill="FFFFFF"/>
        </w:rPr>
        <w:t xml:space="preserve">a targeted budgetary </w:t>
      </w:r>
      <w:r w:rsidR="00AB4B32">
        <w:rPr>
          <w:rStyle w:val="Forte"/>
          <w:rFonts w:cstheme="minorHAnsi"/>
          <w:b w:val="0"/>
          <w:color w:val="000000" w:themeColor="text1"/>
          <w:sz w:val="24"/>
          <w:szCs w:val="24"/>
          <w:shd w:val="clear" w:color="auto" w:fill="FFFFFF"/>
        </w:rPr>
        <w:t>leeway</w:t>
      </w:r>
      <w:r>
        <w:rPr>
          <w:rStyle w:val="Forte"/>
          <w:rFonts w:cstheme="minorHAnsi"/>
          <w:b w:val="0"/>
          <w:color w:val="000000" w:themeColor="text1"/>
          <w:sz w:val="24"/>
          <w:szCs w:val="24"/>
          <w:shd w:val="clear" w:color="auto" w:fill="FFFFFF"/>
        </w:rPr>
        <w:t xml:space="preserve"> under the European </w:t>
      </w:r>
      <w:r w:rsidRPr="00BD676B">
        <w:rPr>
          <w:color w:val="313132"/>
          <w:sz w:val="24"/>
          <w:szCs w:val="24"/>
          <w:shd w:val="clear" w:color="auto" w:fill="FFFFFF"/>
        </w:rPr>
        <w:t>Stability</w:t>
      </w:r>
      <w:r w:rsidR="002256C3">
        <w:rPr>
          <w:color w:val="313132"/>
          <w:sz w:val="24"/>
          <w:szCs w:val="24"/>
          <w:shd w:val="clear" w:color="auto" w:fill="FFFFFF"/>
        </w:rPr>
        <w:t xml:space="preserve"> </w:t>
      </w:r>
      <w:r w:rsidRPr="00BD676B">
        <w:rPr>
          <w:color w:val="313132"/>
          <w:sz w:val="24"/>
          <w:szCs w:val="24"/>
          <w:shd w:val="clear" w:color="auto" w:fill="FFFFFF"/>
        </w:rPr>
        <w:t>and Growth Pact</w:t>
      </w:r>
      <w:r>
        <w:rPr>
          <w:color w:val="313132"/>
          <w:sz w:val="24"/>
          <w:szCs w:val="24"/>
          <w:shd w:val="clear" w:color="auto" w:fill="FFFFFF"/>
        </w:rPr>
        <w:t xml:space="preserve">. </w:t>
      </w:r>
    </w:p>
    <w:p w:rsidR="002434C7" w:rsidRPr="00791494" w:rsidRDefault="002434C7" w:rsidP="002434C7">
      <w:pPr>
        <w:pStyle w:val="PargrafodaLista"/>
        <w:spacing w:after="0" w:line="276" w:lineRule="auto"/>
        <w:ind w:left="0"/>
        <w:contextualSpacing w:val="0"/>
        <w:jc w:val="both"/>
        <w:rPr>
          <w:rStyle w:val="Forte"/>
          <w:rFonts w:cstheme="minorHAnsi"/>
          <w:b w:val="0"/>
          <w:color w:val="000000" w:themeColor="text1"/>
          <w:sz w:val="24"/>
          <w:szCs w:val="24"/>
          <w:shd w:val="clear" w:color="auto" w:fill="FFFFFF"/>
        </w:rPr>
      </w:pPr>
    </w:p>
    <w:p w:rsidR="002434C7" w:rsidRPr="00791494" w:rsidRDefault="002434C7" w:rsidP="002434C7">
      <w:pPr>
        <w:pStyle w:val="PargrafodaLista"/>
        <w:spacing w:after="0" w:line="276" w:lineRule="auto"/>
        <w:ind w:left="0"/>
        <w:contextualSpacing w:val="0"/>
        <w:jc w:val="both"/>
        <w:rPr>
          <w:rStyle w:val="Forte"/>
          <w:rFonts w:cstheme="minorHAnsi"/>
          <w:b w:val="0"/>
          <w:color w:val="000000" w:themeColor="text1"/>
          <w:sz w:val="24"/>
          <w:szCs w:val="24"/>
          <w:shd w:val="clear" w:color="auto" w:fill="FFFFFF"/>
        </w:rPr>
      </w:pPr>
      <w:r>
        <w:rPr>
          <w:sz w:val="24"/>
          <w:szCs w:val="24"/>
        </w:rPr>
        <w:t>In addition to this, the</w:t>
      </w:r>
      <w:r w:rsidRPr="00791494">
        <w:rPr>
          <w:sz w:val="24"/>
          <w:szCs w:val="24"/>
        </w:rPr>
        <w:t xml:space="preserve"> EFBWW ask</w:t>
      </w:r>
      <w:r>
        <w:rPr>
          <w:sz w:val="24"/>
          <w:szCs w:val="24"/>
        </w:rPr>
        <w:t>s</w:t>
      </w:r>
      <w:r w:rsidRPr="00791494">
        <w:rPr>
          <w:sz w:val="24"/>
          <w:szCs w:val="24"/>
        </w:rPr>
        <w:t xml:space="preserve"> the European Commission to provide more flexibility to the Member States in the application of the EU regulatory framework that applies to state aid control and social housing. </w:t>
      </w:r>
      <w:r w:rsidR="00724F27">
        <w:rPr>
          <w:sz w:val="24"/>
          <w:szCs w:val="24"/>
        </w:rPr>
        <w:t>A</w:t>
      </w:r>
      <w:r w:rsidRPr="00791494">
        <w:rPr>
          <w:sz w:val="24"/>
          <w:szCs w:val="24"/>
        </w:rPr>
        <w:t xml:space="preserve">ccording </w:t>
      </w:r>
      <w:r w:rsidR="007334C3">
        <w:rPr>
          <w:sz w:val="24"/>
          <w:szCs w:val="24"/>
        </w:rPr>
        <w:t xml:space="preserve">to </w:t>
      </w:r>
      <w:r w:rsidRPr="00791494">
        <w:rPr>
          <w:sz w:val="24"/>
          <w:szCs w:val="24"/>
        </w:rPr>
        <w:t>the European Pillar of Social Rights, there should be more attention to the social issues in the assessment whether the state aid rules strike the right balance between maintaining a level playing field in the EU internal market. Finally, the EFBWW demands a wider appreciation of Services of General Economic Interest (SGEI) when assessing the application of the state aid rules</w:t>
      </w:r>
      <w:r>
        <w:rPr>
          <w:sz w:val="24"/>
          <w:szCs w:val="24"/>
        </w:rPr>
        <w:t>.</w:t>
      </w:r>
    </w:p>
    <w:p w:rsidR="002434C7" w:rsidRPr="00791494" w:rsidRDefault="002434C7" w:rsidP="002434C7">
      <w:pPr>
        <w:pStyle w:val="PargrafodaLista"/>
        <w:spacing w:after="0" w:line="276" w:lineRule="auto"/>
        <w:ind w:left="0"/>
        <w:contextualSpacing w:val="0"/>
        <w:jc w:val="both"/>
        <w:rPr>
          <w:rStyle w:val="Forte"/>
          <w:rFonts w:cstheme="minorHAnsi"/>
          <w:b w:val="0"/>
          <w:color w:val="000000" w:themeColor="text1"/>
          <w:sz w:val="24"/>
          <w:szCs w:val="24"/>
          <w:shd w:val="clear" w:color="auto" w:fill="FFFFFF"/>
        </w:rPr>
      </w:pPr>
    </w:p>
    <w:p w:rsidR="002434C7" w:rsidRDefault="002434C7" w:rsidP="002434C7">
      <w:pPr>
        <w:pStyle w:val="PargrafodaLista"/>
        <w:spacing w:after="0" w:line="276" w:lineRule="auto"/>
        <w:ind w:left="0"/>
        <w:contextualSpacing w:val="0"/>
        <w:jc w:val="both"/>
        <w:rPr>
          <w:rFonts w:cstheme="minorHAnsi"/>
          <w:color w:val="000000" w:themeColor="text1"/>
          <w:sz w:val="24"/>
          <w:szCs w:val="24"/>
          <w:shd w:val="clear" w:color="auto" w:fill="FFFFFF"/>
        </w:rPr>
      </w:pPr>
      <w:r w:rsidRPr="00791494">
        <w:rPr>
          <w:rStyle w:val="Forte"/>
          <w:rFonts w:cstheme="minorHAnsi"/>
          <w:b w:val="0"/>
          <w:color w:val="000000" w:themeColor="text1"/>
          <w:sz w:val="24"/>
          <w:szCs w:val="24"/>
          <w:shd w:val="clear" w:color="auto" w:fill="FFFFFF"/>
        </w:rPr>
        <w:t>The EFBWW underlines that b</w:t>
      </w:r>
      <w:r w:rsidRPr="00791494">
        <w:rPr>
          <w:rFonts w:cstheme="minorHAnsi"/>
          <w:color w:val="000000" w:themeColor="text1"/>
          <w:sz w:val="24"/>
          <w:szCs w:val="24"/>
          <w:shd w:val="clear" w:color="auto" w:fill="FFFFFF"/>
        </w:rPr>
        <w:t>uilding more social and affordable houses and apartments also meets the long term demographical and labour market changes, which</w:t>
      </w:r>
      <w:r w:rsidRPr="00836428">
        <w:rPr>
          <w:rFonts w:cstheme="minorHAnsi"/>
          <w:color w:val="000000" w:themeColor="text1"/>
          <w:sz w:val="24"/>
          <w:szCs w:val="24"/>
          <w:shd w:val="clear" w:color="auto" w:fill="FFFFFF"/>
        </w:rPr>
        <w:t xml:space="preserve"> are expected to take place over the next decades. </w:t>
      </w:r>
    </w:p>
    <w:p w:rsidR="00343A7B" w:rsidRDefault="00343A7B" w:rsidP="002434C7">
      <w:pPr>
        <w:pStyle w:val="PargrafodaLista"/>
        <w:spacing w:after="0" w:line="276" w:lineRule="auto"/>
        <w:ind w:left="0"/>
        <w:contextualSpacing w:val="0"/>
        <w:jc w:val="both"/>
        <w:rPr>
          <w:rFonts w:cstheme="minorHAnsi"/>
          <w:color w:val="000000" w:themeColor="text1"/>
          <w:sz w:val="24"/>
          <w:szCs w:val="24"/>
          <w:shd w:val="clear" w:color="auto" w:fill="FFFFFF"/>
        </w:rPr>
      </w:pPr>
    </w:p>
    <w:p w:rsidR="00343A7B" w:rsidRPr="00C6387A" w:rsidRDefault="00343A7B" w:rsidP="00C6387A">
      <w:pPr>
        <w:pStyle w:val="PargrafodaLista"/>
        <w:numPr>
          <w:ilvl w:val="0"/>
          <w:numId w:val="5"/>
        </w:numPr>
        <w:spacing w:after="0" w:line="276" w:lineRule="auto"/>
        <w:jc w:val="both"/>
        <w:rPr>
          <w:rFonts w:cstheme="minorHAnsi"/>
          <w:b/>
          <w:color w:val="538135" w:themeColor="accent6" w:themeShade="BF"/>
          <w:sz w:val="36"/>
          <w:szCs w:val="36"/>
        </w:rPr>
      </w:pPr>
      <w:r w:rsidRPr="00C6387A">
        <w:rPr>
          <w:rFonts w:cstheme="minorHAnsi"/>
          <w:b/>
          <w:color w:val="538135" w:themeColor="accent6" w:themeShade="BF"/>
          <w:sz w:val="36"/>
          <w:szCs w:val="36"/>
        </w:rPr>
        <w:t>No Green Deal, without social dialogue and participation</w:t>
      </w:r>
    </w:p>
    <w:p w:rsidR="00343A7B" w:rsidRPr="00080EBF" w:rsidRDefault="00343A7B" w:rsidP="00343A7B">
      <w:pPr>
        <w:spacing w:after="0" w:line="276" w:lineRule="auto"/>
        <w:jc w:val="both"/>
        <w:rPr>
          <w:rFonts w:cstheme="minorHAnsi"/>
          <w:b/>
          <w:color w:val="538135" w:themeColor="accent6" w:themeShade="BF"/>
          <w:sz w:val="24"/>
          <w:szCs w:val="24"/>
        </w:rPr>
      </w:pPr>
    </w:p>
    <w:p w:rsidR="00343A7B" w:rsidRPr="004367E1" w:rsidRDefault="00343A7B" w:rsidP="00343A7B">
      <w:pPr>
        <w:spacing w:after="0" w:line="276" w:lineRule="auto"/>
        <w:jc w:val="both"/>
        <w:rPr>
          <w:rFonts w:cstheme="minorHAnsi"/>
          <w:sz w:val="24"/>
          <w:szCs w:val="24"/>
        </w:rPr>
      </w:pPr>
      <w:r w:rsidRPr="004367E1">
        <w:rPr>
          <w:rFonts w:cstheme="minorHAnsi"/>
          <w:sz w:val="24"/>
          <w:szCs w:val="24"/>
        </w:rPr>
        <w:t>In order to achieve a European Green Deal and just transition, the European Pillar of Social rights should be fully implemented. The 8</w:t>
      </w:r>
      <w:r w:rsidRPr="004367E1">
        <w:rPr>
          <w:rFonts w:cstheme="minorHAnsi"/>
          <w:sz w:val="24"/>
          <w:szCs w:val="24"/>
          <w:vertAlign w:val="superscript"/>
        </w:rPr>
        <w:t>th</w:t>
      </w:r>
      <w:r w:rsidRPr="004367E1">
        <w:rPr>
          <w:rFonts w:cstheme="minorHAnsi"/>
          <w:sz w:val="24"/>
          <w:szCs w:val="24"/>
        </w:rPr>
        <w:t xml:space="preserve"> principle of the Pillar refers to the social dialogue and the involvement of workers. </w:t>
      </w:r>
    </w:p>
    <w:p w:rsidR="00343A7B" w:rsidRPr="004367E1" w:rsidRDefault="00343A7B" w:rsidP="00343A7B">
      <w:pPr>
        <w:spacing w:after="0" w:line="276" w:lineRule="auto"/>
        <w:jc w:val="both"/>
        <w:rPr>
          <w:rFonts w:cstheme="minorHAnsi"/>
          <w:sz w:val="24"/>
          <w:szCs w:val="24"/>
        </w:rPr>
      </w:pPr>
    </w:p>
    <w:p w:rsidR="00343A7B" w:rsidRPr="004367E1" w:rsidRDefault="00343A7B" w:rsidP="00343A7B">
      <w:pPr>
        <w:spacing w:after="0" w:line="276" w:lineRule="auto"/>
        <w:jc w:val="both"/>
        <w:rPr>
          <w:rFonts w:eastAsia="Times New Roman" w:cstheme="minorHAnsi"/>
          <w:sz w:val="24"/>
          <w:szCs w:val="24"/>
        </w:rPr>
      </w:pPr>
      <w:r w:rsidRPr="004367E1">
        <w:rPr>
          <w:rFonts w:cstheme="minorHAnsi"/>
          <w:sz w:val="24"/>
          <w:szCs w:val="24"/>
        </w:rPr>
        <w:lastRenderedPageBreak/>
        <w:t xml:space="preserve">As the European environmental ambitions will heavily impact workers in our industries, European, national, regional and local trade unions need to be </w:t>
      </w:r>
      <w:r w:rsidRPr="004367E1">
        <w:rPr>
          <w:rFonts w:eastAsia="Times New Roman" w:cstheme="minorHAnsi"/>
          <w:sz w:val="24"/>
          <w:szCs w:val="24"/>
        </w:rPr>
        <w:t xml:space="preserve">consulted on the design and implementation of economic, employment and social policies of the EGD aspects. </w:t>
      </w:r>
    </w:p>
    <w:p w:rsidR="00343A7B" w:rsidRPr="004367E1" w:rsidRDefault="00343A7B" w:rsidP="00343A7B">
      <w:pPr>
        <w:spacing w:after="0" w:line="276" w:lineRule="auto"/>
        <w:jc w:val="both"/>
        <w:rPr>
          <w:rFonts w:eastAsia="Times New Roman" w:cstheme="minorHAnsi"/>
          <w:sz w:val="24"/>
          <w:szCs w:val="24"/>
        </w:rPr>
      </w:pPr>
    </w:p>
    <w:p w:rsidR="00343A7B" w:rsidRPr="004367E1" w:rsidRDefault="00343A7B" w:rsidP="00343A7B">
      <w:pPr>
        <w:spacing w:after="0" w:line="276" w:lineRule="auto"/>
        <w:jc w:val="both"/>
        <w:rPr>
          <w:rFonts w:eastAsia="Times New Roman" w:cstheme="minorHAnsi"/>
          <w:sz w:val="24"/>
          <w:szCs w:val="24"/>
        </w:rPr>
      </w:pPr>
      <w:r w:rsidRPr="004367E1">
        <w:rPr>
          <w:rFonts w:eastAsia="Times New Roman" w:cstheme="minorHAnsi"/>
          <w:sz w:val="24"/>
          <w:szCs w:val="24"/>
        </w:rPr>
        <w:t>We witness the erosion of social dialogue. Over the last decade</w:t>
      </w:r>
      <w:r w:rsidR="00681A2C" w:rsidRPr="004367E1">
        <w:rPr>
          <w:rFonts w:eastAsia="Times New Roman" w:cstheme="minorHAnsi"/>
          <w:sz w:val="24"/>
          <w:szCs w:val="24"/>
        </w:rPr>
        <w:t>,</w:t>
      </w:r>
      <w:r w:rsidRPr="004367E1">
        <w:rPr>
          <w:rFonts w:eastAsia="Times New Roman" w:cstheme="minorHAnsi"/>
          <w:sz w:val="24"/>
          <w:szCs w:val="24"/>
        </w:rPr>
        <w:t xml:space="preserve"> several Member States have dismantled or eroded the </w:t>
      </w:r>
      <w:proofErr w:type="spellStart"/>
      <w:r w:rsidRPr="004367E1">
        <w:rPr>
          <w:rFonts w:eastAsia="Times New Roman" w:cstheme="minorHAnsi"/>
          <w:sz w:val="24"/>
          <w:szCs w:val="24"/>
        </w:rPr>
        <w:t>sectoral</w:t>
      </w:r>
      <w:proofErr w:type="spellEnd"/>
      <w:r w:rsidRPr="004367E1">
        <w:rPr>
          <w:rFonts w:eastAsia="Times New Roman" w:cstheme="minorHAnsi"/>
          <w:sz w:val="24"/>
          <w:szCs w:val="24"/>
        </w:rPr>
        <w:t xml:space="preserve"> national and company social dialogue in our industries. In order to ensure that the European ambitions are achieved at company level, the social partners of our industries should be able to negotiate and conclude freely collective agreements in matters relevant to them, while respecting their autonomy and the right to collective action. </w:t>
      </w:r>
    </w:p>
    <w:p w:rsidR="00343A7B" w:rsidRPr="004367E1" w:rsidRDefault="00343A7B" w:rsidP="00343A7B">
      <w:pPr>
        <w:spacing w:after="0" w:line="276" w:lineRule="auto"/>
        <w:jc w:val="both"/>
        <w:rPr>
          <w:rFonts w:eastAsia="Times New Roman" w:cstheme="minorHAnsi"/>
          <w:sz w:val="24"/>
          <w:szCs w:val="24"/>
        </w:rPr>
      </w:pPr>
    </w:p>
    <w:p w:rsidR="00343A7B" w:rsidRPr="004367E1" w:rsidRDefault="00343A7B" w:rsidP="00343A7B">
      <w:pPr>
        <w:jc w:val="both"/>
        <w:rPr>
          <w:rFonts w:eastAsia="Times New Roman" w:cstheme="minorHAnsi"/>
          <w:sz w:val="24"/>
          <w:szCs w:val="24"/>
        </w:rPr>
      </w:pPr>
      <w:r w:rsidRPr="004367E1">
        <w:rPr>
          <w:rFonts w:eastAsia="Times New Roman" w:cstheme="minorHAnsi"/>
          <w:sz w:val="24"/>
          <w:szCs w:val="24"/>
        </w:rPr>
        <w:t>The EFBWW urges the European Commission to use the unique opportunity of the EGD to increase the capacity of social partners and to establish an effective system of social dialogue in our industries. The transition of our industries into circular and bio-based industries will only succeed if the direct participation of workers a</w:t>
      </w:r>
      <w:r w:rsidR="00681A2C" w:rsidRPr="004367E1">
        <w:rPr>
          <w:rFonts w:eastAsia="Times New Roman" w:cstheme="minorHAnsi"/>
          <w:sz w:val="24"/>
          <w:szCs w:val="24"/>
        </w:rPr>
        <w:t>t</w:t>
      </w:r>
      <w:r w:rsidRPr="004367E1">
        <w:rPr>
          <w:rFonts w:eastAsia="Times New Roman" w:cstheme="minorHAnsi"/>
          <w:sz w:val="24"/>
          <w:szCs w:val="24"/>
        </w:rPr>
        <w:t xml:space="preserve"> workplace level will be established in all form</w:t>
      </w:r>
      <w:r w:rsidR="007334C3">
        <w:rPr>
          <w:rFonts w:eastAsia="Times New Roman" w:cstheme="minorHAnsi"/>
          <w:sz w:val="24"/>
          <w:szCs w:val="24"/>
        </w:rPr>
        <w:t>s</w:t>
      </w:r>
      <w:r w:rsidRPr="004367E1">
        <w:rPr>
          <w:rFonts w:eastAsia="Times New Roman" w:cstheme="minorHAnsi"/>
          <w:sz w:val="24"/>
          <w:szCs w:val="24"/>
        </w:rPr>
        <w:t xml:space="preserve"> of companies and are accompanied by guidance, rights and proceedings, best embedded in collective agreements. Supporting this process, </w:t>
      </w:r>
      <w:r w:rsidR="007334C3">
        <w:rPr>
          <w:rFonts w:eastAsia="Times New Roman" w:cstheme="minorHAnsi"/>
          <w:sz w:val="24"/>
          <w:szCs w:val="24"/>
        </w:rPr>
        <w:t xml:space="preserve">the </w:t>
      </w:r>
      <w:r w:rsidRPr="004367E1">
        <w:rPr>
          <w:rFonts w:eastAsia="Times New Roman" w:cstheme="minorHAnsi"/>
          <w:sz w:val="24"/>
          <w:szCs w:val="24"/>
        </w:rPr>
        <w:t>EFBWW will foster and support the social dialogue on all levels.</w:t>
      </w:r>
    </w:p>
    <w:p w:rsidR="00343A7B" w:rsidRDefault="00343A7B" w:rsidP="00343A7B">
      <w:pPr>
        <w:tabs>
          <w:tab w:val="left" w:pos="2970"/>
        </w:tabs>
        <w:spacing w:after="0" w:line="276" w:lineRule="auto"/>
        <w:jc w:val="both"/>
        <w:rPr>
          <w:rFonts w:cstheme="minorHAnsi"/>
          <w:color w:val="000000" w:themeColor="text1"/>
          <w:sz w:val="24"/>
          <w:szCs w:val="24"/>
        </w:rPr>
      </w:pPr>
    </w:p>
    <w:p w:rsidR="00343A7B" w:rsidRPr="007675BA" w:rsidRDefault="00343A7B" w:rsidP="00244C12">
      <w:pPr>
        <w:pStyle w:val="PargrafodaLista"/>
        <w:numPr>
          <w:ilvl w:val="0"/>
          <w:numId w:val="5"/>
        </w:numPr>
        <w:spacing w:after="0" w:line="276" w:lineRule="auto"/>
        <w:jc w:val="both"/>
        <w:rPr>
          <w:rFonts w:cstheme="minorHAnsi"/>
          <w:b/>
          <w:color w:val="538135" w:themeColor="accent6" w:themeShade="BF"/>
          <w:sz w:val="36"/>
          <w:szCs w:val="36"/>
        </w:rPr>
      </w:pPr>
      <w:r w:rsidRPr="007675BA">
        <w:rPr>
          <w:rFonts w:cstheme="minorHAnsi"/>
          <w:b/>
          <w:color w:val="538135" w:themeColor="accent6" w:themeShade="BF"/>
          <w:sz w:val="36"/>
          <w:szCs w:val="36"/>
        </w:rPr>
        <w:t>Fair and Just transition</w:t>
      </w:r>
    </w:p>
    <w:p w:rsidR="00343A7B" w:rsidRPr="00836428" w:rsidRDefault="00343A7B" w:rsidP="00343A7B">
      <w:pPr>
        <w:spacing w:after="0" w:line="276" w:lineRule="auto"/>
        <w:jc w:val="both"/>
        <w:rPr>
          <w:rFonts w:cstheme="minorHAnsi"/>
          <w:sz w:val="24"/>
          <w:szCs w:val="24"/>
        </w:rPr>
      </w:pPr>
    </w:p>
    <w:p w:rsidR="00343A7B" w:rsidRDefault="00343A7B" w:rsidP="00343A7B">
      <w:pPr>
        <w:spacing w:after="0" w:line="276" w:lineRule="auto"/>
        <w:jc w:val="both"/>
        <w:rPr>
          <w:rFonts w:eastAsia="Times New Roman" w:cstheme="minorHAnsi"/>
          <w:color w:val="000000" w:themeColor="text1"/>
          <w:sz w:val="24"/>
          <w:szCs w:val="24"/>
        </w:rPr>
      </w:pPr>
      <w:r w:rsidRPr="00227B40">
        <w:rPr>
          <w:rFonts w:eastAsia="Times New Roman" w:cstheme="minorHAnsi"/>
          <w:color w:val="000000" w:themeColor="text1"/>
          <w:sz w:val="24"/>
          <w:szCs w:val="24"/>
        </w:rPr>
        <w:t>The EFBWW considers that just transition is essential for the European Green Deal to succeed</w:t>
      </w:r>
      <w:r w:rsidR="00B460D9" w:rsidRPr="00227B40">
        <w:rPr>
          <w:rFonts w:eastAsia="Times New Roman" w:cstheme="minorHAnsi"/>
          <w:color w:val="000000" w:themeColor="text1"/>
          <w:sz w:val="24"/>
          <w:szCs w:val="24"/>
        </w:rPr>
        <w:t>, however it requires</w:t>
      </w:r>
      <w:r w:rsidRPr="00227B40">
        <w:rPr>
          <w:rFonts w:eastAsia="Times New Roman" w:cstheme="minorHAnsi"/>
          <w:color w:val="000000" w:themeColor="text1"/>
          <w:sz w:val="24"/>
          <w:szCs w:val="24"/>
        </w:rPr>
        <w:t xml:space="preserve"> a broad approach,</w:t>
      </w:r>
      <w:r w:rsidR="00B460D9" w:rsidRPr="00227B40">
        <w:rPr>
          <w:rFonts w:eastAsia="Times New Roman" w:cstheme="minorHAnsi"/>
          <w:color w:val="000000" w:themeColor="text1"/>
          <w:sz w:val="24"/>
          <w:szCs w:val="24"/>
        </w:rPr>
        <w:t xml:space="preserve"> </w:t>
      </w:r>
      <w:r w:rsidR="007334C3">
        <w:rPr>
          <w:rFonts w:eastAsia="Times New Roman" w:cstheme="minorHAnsi"/>
          <w:color w:val="000000" w:themeColor="text1"/>
          <w:sz w:val="24"/>
          <w:szCs w:val="24"/>
        </w:rPr>
        <w:t>in which</w:t>
      </w:r>
      <w:r w:rsidRPr="00227B40">
        <w:rPr>
          <w:rFonts w:eastAsia="Times New Roman" w:cstheme="minorHAnsi"/>
          <w:color w:val="000000" w:themeColor="text1"/>
          <w:sz w:val="24"/>
          <w:szCs w:val="24"/>
        </w:rPr>
        <w:t xml:space="preserve"> all industries are concerned. Today, it is only focused on a limited number of sectors and regions. </w:t>
      </w:r>
    </w:p>
    <w:p w:rsidR="00227B40" w:rsidRDefault="00227B40" w:rsidP="00343A7B">
      <w:pPr>
        <w:spacing w:after="0" w:line="276" w:lineRule="auto"/>
        <w:jc w:val="both"/>
        <w:rPr>
          <w:rFonts w:eastAsia="Times New Roman" w:cstheme="minorHAnsi"/>
          <w:color w:val="000000" w:themeColor="text1"/>
          <w:sz w:val="24"/>
          <w:szCs w:val="24"/>
        </w:rPr>
      </w:pPr>
    </w:p>
    <w:p w:rsidR="00343A7B" w:rsidRPr="002E5A0D" w:rsidRDefault="00343A7B" w:rsidP="00343A7B">
      <w:pPr>
        <w:spacing w:after="0" w:line="276" w:lineRule="auto"/>
        <w:jc w:val="both"/>
        <w:rPr>
          <w:rFonts w:eastAsia="Times New Roman" w:cstheme="minorHAnsi"/>
          <w:color w:val="000000" w:themeColor="text1"/>
          <w:sz w:val="24"/>
          <w:szCs w:val="24"/>
        </w:rPr>
      </w:pPr>
      <w:r w:rsidRPr="00836428">
        <w:rPr>
          <w:rFonts w:eastAsia="Times New Roman" w:cstheme="minorHAnsi"/>
          <w:color w:val="000000" w:themeColor="text1"/>
          <w:sz w:val="24"/>
          <w:szCs w:val="24"/>
        </w:rPr>
        <w:t xml:space="preserve">A </w:t>
      </w:r>
      <w:r w:rsidRPr="00836428">
        <w:rPr>
          <w:rFonts w:eastAsia="Times New Roman" w:cstheme="minorHAnsi"/>
          <w:bCs/>
          <w:color w:val="000000" w:themeColor="text1"/>
          <w:sz w:val="24"/>
          <w:szCs w:val="24"/>
        </w:rPr>
        <w:t>fair and just environmental transition</w:t>
      </w:r>
      <w:r w:rsidRPr="00836428">
        <w:rPr>
          <w:rFonts w:eastAsia="Times New Roman" w:cstheme="minorHAnsi"/>
          <w:color w:val="000000" w:themeColor="text1"/>
          <w:sz w:val="24"/>
          <w:szCs w:val="24"/>
        </w:rPr>
        <w:t xml:space="preserve"> means that the burden of change is borne by all, that the benefits are shared by all, that those most vulnerable to change are protected, and that all conditions are </w:t>
      </w:r>
      <w:r w:rsidR="007334C3">
        <w:rPr>
          <w:rFonts w:eastAsia="Times New Roman" w:cstheme="minorHAnsi"/>
          <w:color w:val="000000" w:themeColor="text1"/>
          <w:sz w:val="24"/>
          <w:szCs w:val="24"/>
        </w:rPr>
        <w:t>met</w:t>
      </w:r>
      <w:r w:rsidRPr="00836428">
        <w:rPr>
          <w:rFonts w:eastAsia="Times New Roman" w:cstheme="minorHAnsi"/>
          <w:color w:val="000000" w:themeColor="text1"/>
          <w:sz w:val="24"/>
          <w:szCs w:val="24"/>
        </w:rPr>
        <w:t xml:space="preserve"> to ensure a </w:t>
      </w:r>
      <w:r w:rsidRPr="00836428">
        <w:rPr>
          <w:rFonts w:eastAsia="Times New Roman" w:cstheme="minorHAnsi"/>
          <w:bCs/>
          <w:color w:val="000000" w:themeColor="text1"/>
          <w:sz w:val="24"/>
          <w:szCs w:val="24"/>
        </w:rPr>
        <w:t>socially responsible environmental transition</w:t>
      </w:r>
      <w:r w:rsidRPr="00836428">
        <w:rPr>
          <w:rFonts w:eastAsia="Times New Roman" w:cstheme="minorHAnsi"/>
          <w:color w:val="000000" w:themeColor="text1"/>
          <w:sz w:val="24"/>
          <w:szCs w:val="24"/>
        </w:rPr>
        <w:t>. For this</w:t>
      </w:r>
      <w:r w:rsidR="00681A2C">
        <w:rPr>
          <w:rFonts w:eastAsia="Times New Roman" w:cstheme="minorHAnsi"/>
          <w:color w:val="000000" w:themeColor="text1"/>
          <w:sz w:val="24"/>
          <w:szCs w:val="24"/>
        </w:rPr>
        <w:t>,</w:t>
      </w:r>
      <w:r>
        <w:rPr>
          <w:rFonts w:eastAsia="Times New Roman" w:cstheme="minorHAnsi"/>
          <w:color w:val="000000" w:themeColor="text1"/>
          <w:sz w:val="24"/>
          <w:szCs w:val="24"/>
        </w:rPr>
        <w:t xml:space="preserve"> the</w:t>
      </w:r>
      <w:r w:rsidRPr="00836428">
        <w:rPr>
          <w:rFonts w:eastAsia="Times New Roman" w:cstheme="minorHAnsi"/>
          <w:color w:val="000000" w:themeColor="text1"/>
          <w:sz w:val="24"/>
          <w:szCs w:val="24"/>
        </w:rPr>
        <w:t xml:space="preserve"> EFBWW demands that</w:t>
      </w:r>
      <w:r>
        <w:rPr>
          <w:rFonts w:eastAsia="Times New Roman" w:cstheme="minorHAnsi"/>
          <w:color w:val="000000" w:themeColor="text1"/>
          <w:sz w:val="24"/>
          <w:szCs w:val="24"/>
        </w:rPr>
        <w:t xml:space="preserve"> t</w:t>
      </w:r>
      <w:r w:rsidRPr="002E5A0D">
        <w:rPr>
          <w:rFonts w:eastAsia="Times New Roman" w:cstheme="minorHAnsi"/>
          <w:color w:val="000000" w:themeColor="text1"/>
          <w:sz w:val="24"/>
          <w:szCs w:val="24"/>
        </w:rPr>
        <w:t xml:space="preserve">he cement industry is explicitly mentioned in the plans of the European Commission as a high energy industry </w:t>
      </w:r>
      <w:r w:rsidR="00681A2C">
        <w:rPr>
          <w:rFonts w:eastAsia="Times New Roman" w:cstheme="minorHAnsi"/>
          <w:color w:val="000000" w:themeColor="text1"/>
          <w:sz w:val="24"/>
          <w:szCs w:val="24"/>
        </w:rPr>
        <w:t>at</w:t>
      </w:r>
      <w:r w:rsidR="00681A2C" w:rsidRPr="002E5A0D">
        <w:rPr>
          <w:rFonts w:eastAsia="Times New Roman" w:cstheme="minorHAnsi"/>
          <w:color w:val="000000" w:themeColor="text1"/>
          <w:sz w:val="24"/>
          <w:szCs w:val="24"/>
        </w:rPr>
        <w:t xml:space="preserve"> </w:t>
      </w:r>
      <w:r w:rsidRPr="002E5A0D">
        <w:rPr>
          <w:rFonts w:eastAsia="Times New Roman" w:cstheme="minorHAnsi"/>
          <w:color w:val="000000" w:themeColor="text1"/>
          <w:sz w:val="24"/>
          <w:szCs w:val="24"/>
        </w:rPr>
        <w:t>risk and that a sector specific program should be set up to accompany the transformation of the sector towards carbon neutrality</w:t>
      </w:r>
      <w:r>
        <w:rPr>
          <w:rFonts w:eastAsia="Times New Roman" w:cstheme="minorHAnsi"/>
          <w:color w:val="000000" w:themeColor="text1"/>
          <w:sz w:val="24"/>
          <w:szCs w:val="24"/>
        </w:rPr>
        <w:t>. For this reason, t</w:t>
      </w:r>
      <w:r w:rsidRPr="002E5A0D">
        <w:rPr>
          <w:rFonts w:eastAsia="Times New Roman" w:cstheme="minorHAnsi"/>
          <w:color w:val="000000" w:themeColor="text1"/>
          <w:sz w:val="24"/>
          <w:szCs w:val="24"/>
        </w:rPr>
        <w:t xml:space="preserve">he EFBWW demands that a high-level conference be </w:t>
      </w:r>
      <w:r w:rsidR="00681A2C" w:rsidRPr="002E5A0D">
        <w:rPr>
          <w:rFonts w:eastAsia="Times New Roman" w:cstheme="minorHAnsi"/>
          <w:color w:val="000000" w:themeColor="text1"/>
          <w:sz w:val="24"/>
          <w:szCs w:val="24"/>
        </w:rPr>
        <w:t>organi</w:t>
      </w:r>
      <w:r w:rsidR="00681A2C">
        <w:rPr>
          <w:rFonts w:eastAsia="Times New Roman" w:cstheme="minorHAnsi"/>
          <w:color w:val="000000" w:themeColor="text1"/>
          <w:sz w:val="24"/>
          <w:szCs w:val="24"/>
        </w:rPr>
        <w:t>s</w:t>
      </w:r>
      <w:r w:rsidR="00681A2C" w:rsidRPr="002E5A0D">
        <w:rPr>
          <w:rFonts w:eastAsia="Times New Roman" w:cstheme="minorHAnsi"/>
          <w:color w:val="000000" w:themeColor="text1"/>
          <w:sz w:val="24"/>
          <w:szCs w:val="24"/>
        </w:rPr>
        <w:t xml:space="preserve">ed </w:t>
      </w:r>
      <w:r w:rsidRPr="002E5A0D">
        <w:rPr>
          <w:rFonts w:eastAsia="Times New Roman" w:cstheme="minorHAnsi"/>
          <w:color w:val="000000" w:themeColor="text1"/>
          <w:sz w:val="24"/>
          <w:szCs w:val="24"/>
        </w:rPr>
        <w:t>with representatives of trade unions, industry and governments</w:t>
      </w:r>
      <w:r>
        <w:rPr>
          <w:rFonts w:eastAsia="Times New Roman" w:cstheme="minorHAnsi"/>
          <w:color w:val="000000" w:themeColor="text1"/>
          <w:sz w:val="24"/>
          <w:szCs w:val="24"/>
        </w:rPr>
        <w:t xml:space="preserve">. </w:t>
      </w:r>
      <w:r w:rsidRPr="002E5A0D">
        <w:rPr>
          <w:rFonts w:eastAsia="Times New Roman" w:cstheme="minorHAnsi"/>
          <w:color w:val="000000" w:themeColor="text1"/>
          <w:sz w:val="24"/>
          <w:szCs w:val="24"/>
        </w:rPr>
        <w:t>Workers and worker representatives need to have their voice heard in this debate.</w:t>
      </w:r>
    </w:p>
    <w:p w:rsidR="00343A7B" w:rsidRDefault="00343A7B" w:rsidP="00343A7B">
      <w:pPr>
        <w:spacing w:after="0" w:line="276" w:lineRule="auto"/>
        <w:jc w:val="both"/>
        <w:rPr>
          <w:rFonts w:eastAsia="Times New Roman" w:cstheme="minorHAnsi"/>
          <w:color w:val="000000" w:themeColor="text1"/>
          <w:sz w:val="24"/>
          <w:szCs w:val="24"/>
        </w:rPr>
      </w:pPr>
    </w:p>
    <w:p w:rsidR="00343A7B" w:rsidRPr="002E5A0D" w:rsidRDefault="00343A7B" w:rsidP="00343A7B">
      <w:pPr>
        <w:spacing w:after="0" w:line="276" w:lineRule="auto"/>
        <w:jc w:val="both"/>
        <w:rPr>
          <w:rFonts w:eastAsia="Times New Roman" w:cstheme="minorHAnsi"/>
          <w:color w:val="000000" w:themeColor="text1"/>
          <w:sz w:val="24"/>
          <w:szCs w:val="24"/>
        </w:rPr>
      </w:pPr>
      <w:r w:rsidRPr="002E5A0D">
        <w:rPr>
          <w:rFonts w:eastAsia="Times New Roman" w:cstheme="minorHAnsi"/>
          <w:color w:val="000000" w:themeColor="text1"/>
          <w:sz w:val="24"/>
          <w:szCs w:val="24"/>
        </w:rPr>
        <w:t xml:space="preserve">Just transition </w:t>
      </w:r>
      <w:r w:rsidR="007F0265">
        <w:rPr>
          <w:rFonts w:eastAsia="Times New Roman" w:cstheme="minorHAnsi"/>
          <w:color w:val="000000" w:themeColor="text1"/>
          <w:sz w:val="24"/>
          <w:szCs w:val="24"/>
        </w:rPr>
        <w:t xml:space="preserve">should be </w:t>
      </w:r>
      <w:r w:rsidR="00681A2C" w:rsidRPr="002E5A0D">
        <w:rPr>
          <w:rFonts w:eastAsia="Times New Roman" w:cstheme="minorHAnsi"/>
          <w:color w:val="000000" w:themeColor="text1"/>
          <w:sz w:val="24"/>
          <w:szCs w:val="24"/>
        </w:rPr>
        <w:t>organi</w:t>
      </w:r>
      <w:r w:rsidR="00681A2C">
        <w:rPr>
          <w:rFonts w:eastAsia="Times New Roman" w:cstheme="minorHAnsi"/>
          <w:color w:val="000000" w:themeColor="text1"/>
          <w:sz w:val="24"/>
          <w:szCs w:val="24"/>
        </w:rPr>
        <w:t>s</w:t>
      </w:r>
      <w:r w:rsidR="00681A2C" w:rsidRPr="002E5A0D">
        <w:rPr>
          <w:rFonts w:eastAsia="Times New Roman" w:cstheme="minorHAnsi"/>
          <w:color w:val="000000" w:themeColor="text1"/>
          <w:sz w:val="24"/>
          <w:szCs w:val="24"/>
        </w:rPr>
        <w:t xml:space="preserve">ed </w:t>
      </w:r>
      <w:r w:rsidRPr="002E5A0D">
        <w:rPr>
          <w:rFonts w:eastAsia="Times New Roman" w:cstheme="minorHAnsi"/>
          <w:color w:val="000000" w:themeColor="text1"/>
          <w:sz w:val="24"/>
          <w:szCs w:val="24"/>
        </w:rPr>
        <w:t xml:space="preserve">in a targeted and </w:t>
      </w:r>
      <w:r w:rsidR="007334C3">
        <w:rPr>
          <w:rFonts w:eastAsia="Times New Roman" w:cstheme="minorHAnsi"/>
          <w:color w:val="000000" w:themeColor="text1"/>
          <w:sz w:val="24"/>
          <w:szCs w:val="24"/>
        </w:rPr>
        <w:t>structured</w:t>
      </w:r>
      <w:r w:rsidRPr="002E5A0D">
        <w:rPr>
          <w:rFonts w:eastAsia="Times New Roman" w:cstheme="minorHAnsi"/>
          <w:color w:val="000000" w:themeColor="text1"/>
          <w:sz w:val="24"/>
          <w:szCs w:val="24"/>
        </w:rPr>
        <w:t xml:space="preserve"> manner, together with </w:t>
      </w:r>
      <w:proofErr w:type="spellStart"/>
      <w:r w:rsidRPr="002E5A0D">
        <w:rPr>
          <w:rFonts w:eastAsia="Times New Roman" w:cstheme="minorHAnsi"/>
          <w:color w:val="000000" w:themeColor="text1"/>
          <w:sz w:val="24"/>
          <w:szCs w:val="24"/>
        </w:rPr>
        <w:t>sectoral</w:t>
      </w:r>
      <w:proofErr w:type="spellEnd"/>
      <w:r w:rsidRPr="002E5A0D">
        <w:rPr>
          <w:rFonts w:eastAsia="Times New Roman" w:cstheme="minorHAnsi"/>
          <w:color w:val="000000" w:themeColor="text1"/>
          <w:sz w:val="24"/>
          <w:szCs w:val="24"/>
        </w:rPr>
        <w:t xml:space="preserve"> social partners and public authorities. The EFBWW </w:t>
      </w:r>
      <w:r w:rsidR="007334C3">
        <w:rPr>
          <w:rFonts w:eastAsia="Times New Roman" w:cstheme="minorHAnsi"/>
          <w:color w:val="000000" w:themeColor="text1"/>
          <w:sz w:val="24"/>
          <w:szCs w:val="24"/>
        </w:rPr>
        <w:t>supports</w:t>
      </w:r>
      <w:r w:rsidR="00BC0811">
        <w:rPr>
          <w:rFonts w:eastAsia="Times New Roman" w:cstheme="minorHAnsi"/>
          <w:color w:val="000000" w:themeColor="text1"/>
          <w:sz w:val="24"/>
          <w:szCs w:val="24"/>
        </w:rPr>
        <w:t xml:space="preserve"> </w:t>
      </w:r>
      <w:r w:rsidRPr="002E5A0D">
        <w:rPr>
          <w:rFonts w:eastAsia="Times New Roman" w:cstheme="minorHAnsi"/>
          <w:color w:val="000000" w:themeColor="text1"/>
          <w:sz w:val="24"/>
          <w:szCs w:val="24"/>
        </w:rPr>
        <w:t>the development of just transition plans at EU, national and regional level from before the start to the end and</w:t>
      </w:r>
      <w:r w:rsidR="00AA4A7F">
        <w:rPr>
          <w:rFonts w:eastAsia="Times New Roman" w:cstheme="minorHAnsi"/>
          <w:color w:val="000000" w:themeColor="text1"/>
          <w:sz w:val="24"/>
          <w:szCs w:val="24"/>
        </w:rPr>
        <w:t xml:space="preserve"> even</w:t>
      </w:r>
      <w:r w:rsidRPr="002E5A0D">
        <w:rPr>
          <w:rFonts w:eastAsia="Times New Roman" w:cstheme="minorHAnsi"/>
          <w:color w:val="000000" w:themeColor="text1"/>
          <w:sz w:val="24"/>
          <w:szCs w:val="24"/>
        </w:rPr>
        <w:t xml:space="preserve"> after any just transition program</w:t>
      </w:r>
      <w:r>
        <w:rPr>
          <w:rFonts w:eastAsia="Times New Roman" w:cstheme="minorHAnsi"/>
          <w:color w:val="000000" w:themeColor="text1"/>
          <w:sz w:val="24"/>
          <w:szCs w:val="24"/>
        </w:rPr>
        <w:t xml:space="preserve">. </w:t>
      </w:r>
      <w:r w:rsidR="00B2713C">
        <w:rPr>
          <w:rFonts w:eastAsia="Times New Roman" w:cstheme="minorHAnsi"/>
          <w:color w:val="000000" w:themeColor="text1"/>
          <w:sz w:val="24"/>
          <w:szCs w:val="24"/>
        </w:rPr>
        <w:t>W</w:t>
      </w:r>
      <w:r w:rsidRPr="002E5A0D">
        <w:rPr>
          <w:rFonts w:eastAsia="Times New Roman" w:cstheme="minorHAnsi"/>
          <w:color w:val="000000" w:themeColor="text1"/>
          <w:sz w:val="24"/>
          <w:szCs w:val="24"/>
        </w:rPr>
        <w:t>orkers</w:t>
      </w:r>
      <w:r w:rsidR="00B2713C">
        <w:rPr>
          <w:rFonts w:eastAsia="Times New Roman" w:cstheme="minorHAnsi"/>
          <w:color w:val="000000" w:themeColor="text1"/>
          <w:sz w:val="24"/>
          <w:szCs w:val="24"/>
        </w:rPr>
        <w:t>’</w:t>
      </w:r>
      <w:r w:rsidRPr="002E5A0D">
        <w:rPr>
          <w:rFonts w:eastAsia="Times New Roman" w:cstheme="minorHAnsi"/>
          <w:color w:val="000000" w:themeColor="text1"/>
          <w:sz w:val="24"/>
          <w:szCs w:val="24"/>
        </w:rPr>
        <w:t xml:space="preserve"> representatives</w:t>
      </w:r>
      <w:r w:rsidR="007F0265">
        <w:rPr>
          <w:rFonts w:eastAsia="Times New Roman" w:cstheme="minorHAnsi"/>
          <w:color w:val="000000" w:themeColor="text1"/>
          <w:sz w:val="24"/>
          <w:szCs w:val="24"/>
        </w:rPr>
        <w:t xml:space="preserve"> should be</w:t>
      </w:r>
      <w:r w:rsidRPr="002E5A0D">
        <w:rPr>
          <w:rFonts w:eastAsia="Times New Roman" w:cstheme="minorHAnsi"/>
          <w:color w:val="000000" w:themeColor="text1"/>
          <w:sz w:val="24"/>
          <w:szCs w:val="24"/>
        </w:rPr>
        <w:t xml:space="preserve"> involved in all levels and stages of the </w:t>
      </w:r>
      <w:r w:rsidRPr="002E5A0D">
        <w:rPr>
          <w:rFonts w:eastAsia="Times New Roman" w:cstheme="minorHAnsi"/>
          <w:color w:val="000000" w:themeColor="text1"/>
          <w:sz w:val="24"/>
          <w:szCs w:val="24"/>
        </w:rPr>
        <w:lastRenderedPageBreak/>
        <w:t xml:space="preserve">transition phase (VET, </w:t>
      </w:r>
      <w:r>
        <w:rPr>
          <w:rFonts w:eastAsia="Times New Roman" w:cstheme="minorHAnsi"/>
          <w:color w:val="000000" w:themeColor="text1"/>
          <w:sz w:val="24"/>
          <w:szCs w:val="24"/>
        </w:rPr>
        <w:t>c</w:t>
      </w:r>
      <w:r w:rsidRPr="002E5A0D">
        <w:rPr>
          <w:rFonts w:eastAsia="Times New Roman" w:cstheme="minorHAnsi"/>
          <w:color w:val="000000" w:themeColor="text1"/>
          <w:sz w:val="24"/>
          <w:szCs w:val="24"/>
        </w:rPr>
        <w:t>ollective bargaining</w:t>
      </w:r>
      <w:r>
        <w:rPr>
          <w:rFonts w:eastAsia="Times New Roman" w:cstheme="minorHAnsi"/>
          <w:color w:val="000000" w:themeColor="text1"/>
          <w:sz w:val="24"/>
          <w:szCs w:val="24"/>
        </w:rPr>
        <w:t xml:space="preserve"> and</w:t>
      </w:r>
      <w:r w:rsidRPr="002E5A0D">
        <w:rPr>
          <w:rFonts w:eastAsia="Times New Roman" w:cstheme="minorHAnsi"/>
          <w:color w:val="000000" w:themeColor="text1"/>
          <w:sz w:val="24"/>
          <w:szCs w:val="24"/>
        </w:rPr>
        <w:t xml:space="preserve"> implementation of actions)</w:t>
      </w:r>
      <w:r>
        <w:rPr>
          <w:rFonts w:eastAsia="Times New Roman" w:cstheme="minorHAnsi"/>
          <w:color w:val="000000" w:themeColor="text1"/>
          <w:sz w:val="24"/>
          <w:szCs w:val="24"/>
        </w:rPr>
        <w:t xml:space="preserve"> and t</w:t>
      </w:r>
      <w:r w:rsidRPr="002E5A0D">
        <w:rPr>
          <w:rFonts w:eastAsia="Times New Roman" w:cstheme="minorHAnsi"/>
          <w:color w:val="000000" w:themeColor="text1"/>
          <w:sz w:val="24"/>
          <w:szCs w:val="24"/>
        </w:rPr>
        <w:t xml:space="preserve">he transition measures </w:t>
      </w:r>
      <w:r w:rsidR="007F0265">
        <w:rPr>
          <w:rFonts w:eastAsia="Times New Roman" w:cstheme="minorHAnsi"/>
          <w:color w:val="000000" w:themeColor="text1"/>
          <w:sz w:val="24"/>
          <w:szCs w:val="24"/>
        </w:rPr>
        <w:t xml:space="preserve">should be </w:t>
      </w:r>
      <w:r w:rsidRPr="002E5A0D">
        <w:rPr>
          <w:rFonts w:eastAsia="Times New Roman" w:cstheme="minorHAnsi"/>
          <w:color w:val="000000" w:themeColor="text1"/>
          <w:sz w:val="24"/>
          <w:szCs w:val="24"/>
        </w:rPr>
        <w:t>organi</w:t>
      </w:r>
      <w:r w:rsidR="00681A2C">
        <w:rPr>
          <w:rFonts w:eastAsia="Times New Roman" w:cstheme="minorHAnsi"/>
          <w:color w:val="000000" w:themeColor="text1"/>
          <w:sz w:val="24"/>
          <w:szCs w:val="24"/>
        </w:rPr>
        <w:t>s</w:t>
      </w:r>
      <w:r w:rsidRPr="002E5A0D">
        <w:rPr>
          <w:rFonts w:eastAsia="Times New Roman" w:cstheme="minorHAnsi"/>
          <w:color w:val="000000" w:themeColor="text1"/>
          <w:sz w:val="24"/>
          <w:szCs w:val="24"/>
        </w:rPr>
        <w:t>ed in a system of 'financial solidarity'</w:t>
      </w:r>
      <w:r>
        <w:rPr>
          <w:rFonts w:eastAsia="Times New Roman" w:cstheme="minorHAnsi"/>
          <w:color w:val="000000" w:themeColor="text1"/>
          <w:sz w:val="24"/>
          <w:szCs w:val="24"/>
        </w:rPr>
        <w:t>.</w:t>
      </w:r>
    </w:p>
    <w:p w:rsidR="00343A7B" w:rsidRDefault="00343A7B" w:rsidP="00343A7B">
      <w:pPr>
        <w:spacing w:after="0" w:line="276" w:lineRule="auto"/>
        <w:jc w:val="both"/>
        <w:rPr>
          <w:rFonts w:eastAsia="Times New Roman" w:cstheme="minorHAnsi"/>
          <w:color w:val="000000" w:themeColor="text1"/>
          <w:sz w:val="24"/>
          <w:szCs w:val="24"/>
        </w:rPr>
      </w:pPr>
    </w:p>
    <w:p w:rsidR="00343A7B" w:rsidRDefault="00343A7B" w:rsidP="00343A7B">
      <w:pPr>
        <w:spacing w:after="0" w:line="276" w:lineRule="auto"/>
        <w:jc w:val="both"/>
        <w:rPr>
          <w:rFonts w:eastAsia="Times New Roman" w:cstheme="minorHAnsi"/>
          <w:color w:val="000000" w:themeColor="text1"/>
          <w:sz w:val="24"/>
          <w:szCs w:val="24"/>
        </w:rPr>
      </w:pPr>
      <w:r>
        <w:rPr>
          <w:rFonts w:eastAsia="Times New Roman" w:cstheme="minorHAnsi"/>
          <w:color w:val="000000" w:themeColor="text1"/>
          <w:sz w:val="24"/>
          <w:szCs w:val="24"/>
        </w:rPr>
        <w:t>T</w:t>
      </w:r>
      <w:r w:rsidRPr="008F414C">
        <w:rPr>
          <w:rFonts w:eastAsia="Times New Roman" w:cstheme="minorHAnsi"/>
          <w:color w:val="000000" w:themeColor="text1"/>
          <w:sz w:val="24"/>
          <w:szCs w:val="24"/>
        </w:rPr>
        <w:t xml:space="preserve">he </w:t>
      </w:r>
      <w:r w:rsidRPr="005C75B4">
        <w:rPr>
          <w:rFonts w:eastAsia="Times New Roman" w:cstheme="minorHAnsi"/>
          <w:color w:val="000000" w:themeColor="text1"/>
          <w:sz w:val="24"/>
          <w:szCs w:val="24"/>
        </w:rPr>
        <w:t>EFBWW</w:t>
      </w:r>
      <w:r w:rsidR="00BC0811" w:rsidRPr="005C75B4">
        <w:rPr>
          <w:rFonts w:eastAsia="Times New Roman" w:cstheme="minorHAnsi"/>
          <w:color w:val="000000" w:themeColor="text1"/>
          <w:sz w:val="24"/>
          <w:szCs w:val="24"/>
        </w:rPr>
        <w:t xml:space="preserve"> insists</w:t>
      </w:r>
      <w:r w:rsidRPr="008F414C">
        <w:rPr>
          <w:rFonts w:eastAsia="Times New Roman" w:cstheme="minorHAnsi"/>
          <w:color w:val="000000" w:themeColor="text1"/>
          <w:sz w:val="24"/>
          <w:szCs w:val="24"/>
        </w:rPr>
        <w:t xml:space="preserve"> that no worker</w:t>
      </w:r>
      <w:r w:rsidR="00B2713C">
        <w:rPr>
          <w:rFonts w:eastAsia="Times New Roman" w:cstheme="minorHAnsi"/>
          <w:color w:val="000000" w:themeColor="text1"/>
          <w:sz w:val="24"/>
          <w:szCs w:val="24"/>
        </w:rPr>
        <w:t xml:space="preserve"> is</w:t>
      </w:r>
      <w:r w:rsidRPr="008F414C">
        <w:rPr>
          <w:rFonts w:eastAsia="Times New Roman" w:cstheme="minorHAnsi"/>
          <w:color w:val="000000" w:themeColor="text1"/>
          <w:sz w:val="24"/>
          <w:szCs w:val="24"/>
        </w:rPr>
        <w:t xml:space="preserve"> left behind, with particular attention to be paid to the low skilled workers, women, migrants, youngsters and older workers. Also, life-long-learning is</w:t>
      </w:r>
      <w:r w:rsidR="00681A2C">
        <w:rPr>
          <w:rFonts w:eastAsia="Times New Roman" w:cstheme="minorHAnsi"/>
          <w:color w:val="000000" w:themeColor="text1"/>
          <w:sz w:val="24"/>
          <w:szCs w:val="24"/>
        </w:rPr>
        <w:t xml:space="preserve"> a</w:t>
      </w:r>
      <w:r w:rsidRPr="008F414C">
        <w:rPr>
          <w:rFonts w:eastAsia="Times New Roman" w:cstheme="minorHAnsi"/>
          <w:color w:val="000000" w:themeColor="text1"/>
          <w:sz w:val="24"/>
          <w:szCs w:val="24"/>
        </w:rPr>
        <w:t xml:space="preserve"> worker</w:t>
      </w:r>
      <w:r w:rsidR="00681A2C">
        <w:rPr>
          <w:rFonts w:eastAsia="Times New Roman" w:cstheme="minorHAnsi"/>
          <w:color w:val="000000" w:themeColor="text1"/>
          <w:sz w:val="24"/>
          <w:szCs w:val="24"/>
        </w:rPr>
        <w:t>’</w:t>
      </w:r>
      <w:r w:rsidRPr="008F414C">
        <w:rPr>
          <w:rFonts w:eastAsia="Times New Roman" w:cstheme="minorHAnsi"/>
          <w:color w:val="000000" w:themeColor="text1"/>
          <w:sz w:val="24"/>
          <w:szCs w:val="24"/>
        </w:rPr>
        <w:t>s right, aimed to strengthen professional skills and qualifications.</w:t>
      </w:r>
      <w:r>
        <w:rPr>
          <w:rFonts w:eastAsia="Times New Roman" w:cstheme="minorHAnsi"/>
          <w:color w:val="000000" w:themeColor="text1"/>
          <w:sz w:val="24"/>
          <w:szCs w:val="24"/>
        </w:rPr>
        <w:t xml:space="preserve"> These p</w:t>
      </w:r>
      <w:r w:rsidRPr="008F414C">
        <w:rPr>
          <w:rFonts w:eastAsia="Times New Roman" w:cstheme="minorHAnsi"/>
          <w:color w:val="000000" w:themeColor="text1"/>
          <w:sz w:val="24"/>
          <w:szCs w:val="24"/>
        </w:rPr>
        <w:t xml:space="preserve">rofessional skills and qualifications </w:t>
      </w:r>
      <w:r w:rsidR="007F0265">
        <w:rPr>
          <w:rFonts w:eastAsia="Times New Roman" w:cstheme="minorHAnsi"/>
          <w:color w:val="000000" w:themeColor="text1"/>
          <w:sz w:val="24"/>
          <w:szCs w:val="24"/>
        </w:rPr>
        <w:t xml:space="preserve">should be </w:t>
      </w:r>
      <w:r w:rsidRPr="008F414C">
        <w:rPr>
          <w:rFonts w:eastAsia="Times New Roman" w:cstheme="minorHAnsi"/>
          <w:color w:val="000000" w:themeColor="text1"/>
          <w:sz w:val="24"/>
          <w:szCs w:val="24"/>
        </w:rPr>
        <w:t>recogni</w:t>
      </w:r>
      <w:r w:rsidR="00681A2C">
        <w:rPr>
          <w:rFonts w:eastAsia="Times New Roman" w:cstheme="minorHAnsi"/>
          <w:color w:val="000000" w:themeColor="text1"/>
          <w:sz w:val="24"/>
          <w:szCs w:val="24"/>
        </w:rPr>
        <w:t>s</w:t>
      </w:r>
      <w:r w:rsidRPr="008F414C">
        <w:rPr>
          <w:rFonts w:eastAsia="Times New Roman" w:cstheme="minorHAnsi"/>
          <w:color w:val="000000" w:themeColor="text1"/>
          <w:sz w:val="24"/>
          <w:szCs w:val="24"/>
        </w:rPr>
        <w:t>ed and imposed for specific activities</w:t>
      </w:r>
      <w:r>
        <w:rPr>
          <w:rFonts w:eastAsia="Times New Roman" w:cstheme="minorHAnsi"/>
          <w:color w:val="000000" w:themeColor="text1"/>
          <w:sz w:val="24"/>
          <w:szCs w:val="24"/>
        </w:rPr>
        <w:t>.</w:t>
      </w:r>
      <w:r w:rsidR="00AA4A7F">
        <w:rPr>
          <w:rFonts w:eastAsia="Times New Roman" w:cstheme="minorHAnsi"/>
          <w:color w:val="000000" w:themeColor="text1"/>
          <w:sz w:val="24"/>
          <w:szCs w:val="24"/>
        </w:rPr>
        <w:t xml:space="preserve"> </w:t>
      </w:r>
      <w:r>
        <w:rPr>
          <w:rFonts w:eastAsia="Times New Roman" w:cstheme="minorHAnsi"/>
          <w:color w:val="000000" w:themeColor="text1"/>
          <w:sz w:val="24"/>
          <w:szCs w:val="24"/>
        </w:rPr>
        <w:t>Especially, in the context of just transition, w</w:t>
      </w:r>
      <w:r w:rsidRPr="008F414C">
        <w:rPr>
          <w:rFonts w:eastAsia="Times New Roman" w:cstheme="minorHAnsi"/>
          <w:color w:val="000000" w:themeColor="text1"/>
          <w:sz w:val="24"/>
          <w:szCs w:val="24"/>
        </w:rPr>
        <w:t>orkers</w:t>
      </w:r>
      <w:r>
        <w:rPr>
          <w:rFonts w:eastAsia="Times New Roman" w:cstheme="minorHAnsi"/>
          <w:color w:val="000000" w:themeColor="text1"/>
          <w:sz w:val="24"/>
          <w:szCs w:val="24"/>
        </w:rPr>
        <w:t xml:space="preserve"> should</w:t>
      </w:r>
      <w:r w:rsidRPr="008F414C">
        <w:rPr>
          <w:rFonts w:eastAsia="Times New Roman" w:cstheme="minorHAnsi"/>
          <w:color w:val="000000" w:themeColor="text1"/>
          <w:sz w:val="24"/>
          <w:szCs w:val="24"/>
        </w:rPr>
        <w:t xml:space="preserve"> have a right to retraining and/or mediation towards other jobs or industries</w:t>
      </w:r>
      <w:r>
        <w:rPr>
          <w:rFonts w:eastAsia="Times New Roman" w:cstheme="minorHAnsi"/>
          <w:color w:val="000000" w:themeColor="text1"/>
          <w:sz w:val="24"/>
          <w:szCs w:val="24"/>
        </w:rPr>
        <w:t xml:space="preserve"> and a</w:t>
      </w:r>
      <w:r w:rsidRPr="008F414C">
        <w:rPr>
          <w:rFonts w:eastAsia="Times New Roman" w:cstheme="minorHAnsi"/>
          <w:color w:val="000000" w:themeColor="text1"/>
          <w:sz w:val="24"/>
          <w:szCs w:val="24"/>
        </w:rPr>
        <w:t xml:space="preserve"> basic digital and environmental training </w:t>
      </w:r>
      <w:r w:rsidR="007F0265">
        <w:rPr>
          <w:rFonts w:eastAsia="Times New Roman" w:cstheme="minorHAnsi"/>
          <w:color w:val="000000" w:themeColor="text1"/>
          <w:sz w:val="24"/>
          <w:szCs w:val="24"/>
        </w:rPr>
        <w:t xml:space="preserve">should be </w:t>
      </w:r>
      <w:r w:rsidRPr="008F414C">
        <w:rPr>
          <w:rFonts w:eastAsia="Times New Roman" w:cstheme="minorHAnsi"/>
          <w:color w:val="000000" w:themeColor="text1"/>
          <w:sz w:val="24"/>
          <w:szCs w:val="24"/>
        </w:rPr>
        <w:t>guaranteed to all workers</w:t>
      </w:r>
      <w:r>
        <w:rPr>
          <w:rFonts w:eastAsia="Times New Roman" w:cstheme="minorHAnsi"/>
          <w:color w:val="000000" w:themeColor="text1"/>
          <w:sz w:val="24"/>
          <w:szCs w:val="24"/>
        </w:rPr>
        <w:t>.</w:t>
      </w:r>
    </w:p>
    <w:p w:rsidR="00B460D9" w:rsidRDefault="00B460D9" w:rsidP="00343A7B">
      <w:pPr>
        <w:spacing w:after="0" w:line="276" w:lineRule="auto"/>
        <w:jc w:val="both"/>
        <w:rPr>
          <w:rFonts w:eastAsia="Times New Roman" w:cstheme="minorHAnsi"/>
          <w:color w:val="000000" w:themeColor="text1"/>
          <w:sz w:val="24"/>
          <w:szCs w:val="24"/>
        </w:rPr>
      </w:pPr>
    </w:p>
    <w:p w:rsidR="00343A7B" w:rsidRPr="00CC4755" w:rsidRDefault="00343A7B" w:rsidP="00343A7B">
      <w:pPr>
        <w:spacing w:after="0" w:line="276" w:lineRule="auto"/>
        <w:jc w:val="both"/>
        <w:rPr>
          <w:rFonts w:eastAsia="Times New Roman" w:cstheme="minorHAnsi"/>
          <w:color w:val="000000" w:themeColor="text1"/>
          <w:sz w:val="24"/>
          <w:szCs w:val="24"/>
        </w:rPr>
      </w:pPr>
      <w:r w:rsidRPr="008F414C">
        <w:rPr>
          <w:rFonts w:eastAsia="Times New Roman" w:cstheme="minorHAnsi"/>
          <w:color w:val="000000" w:themeColor="text1"/>
          <w:sz w:val="24"/>
          <w:szCs w:val="24"/>
        </w:rPr>
        <w:t>Th</w:t>
      </w:r>
      <w:r>
        <w:rPr>
          <w:rFonts w:eastAsia="Times New Roman" w:cstheme="minorHAnsi"/>
          <w:color w:val="000000" w:themeColor="text1"/>
          <w:sz w:val="24"/>
          <w:szCs w:val="24"/>
        </w:rPr>
        <w:t>is</w:t>
      </w:r>
      <w:r w:rsidRPr="008F414C">
        <w:rPr>
          <w:rFonts w:eastAsia="Times New Roman" w:cstheme="minorHAnsi"/>
          <w:color w:val="000000" w:themeColor="text1"/>
          <w:sz w:val="24"/>
          <w:szCs w:val="24"/>
        </w:rPr>
        <w:t xml:space="preserve"> transition</w:t>
      </w:r>
      <w:r>
        <w:rPr>
          <w:rFonts w:eastAsia="Times New Roman" w:cstheme="minorHAnsi"/>
          <w:color w:val="000000" w:themeColor="text1"/>
          <w:sz w:val="24"/>
          <w:szCs w:val="24"/>
        </w:rPr>
        <w:t xml:space="preserve"> should also</w:t>
      </w:r>
      <w:r w:rsidRPr="008F414C">
        <w:rPr>
          <w:rFonts w:eastAsia="Times New Roman" w:cstheme="minorHAnsi"/>
          <w:color w:val="000000" w:themeColor="text1"/>
          <w:sz w:val="24"/>
          <w:szCs w:val="24"/>
        </w:rPr>
        <w:t xml:space="preserve"> take into account new occupational health and safety hazards, such as psychosocial hazards, the impact of new technologies at the workplace and hazardous substances</w:t>
      </w:r>
      <w:r>
        <w:rPr>
          <w:rFonts w:eastAsia="Times New Roman" w:cstheme="minorHAnsi"/>
          <w:color w:val="000000" w:themeColor="text1"/>
          <w:sz w:val="24"/>
          <w:szCs w:val="24"/>
        </w:rPr>
        <w:t xml:space="preserve">. </w:t>
      </w:r>
    </w:p>
    <w:p w:rsidR="00343A7B" w:rsidRDefault="00343A7B" w:rsidP="00343A7B">
      <w:pPr>
        <w:tabs>
          <w:tab w:val="left" w:pos="2970"/>
        </w:tabs>
        <w:spacing w:after="0" w:line="276" w:lineRule="auto"/>
        <w:jc w:val="both"/>
        <w:rPr>
          <w:rFonts w:cstheme="minorHAnsi"/>
          <w:color w:val="000000" w:themeColor="text1"/>
          <w:sz w:val="24"/>
          <w:szCs w:val="24"/>
        </w:rPr>
      </w:pPr>
    </w:p>
    <w:p w:rsidR="00343A7B" w:rsidRPr="008B44E1" w:rsidRDefault="00C6387A" w:rsidP="00C6387A">
      <w:pPr>
        <w:spacing w:after="0" w:line="276" w:lineRule="auto"/>
        <w:ind w:left="360"/>
        <w:jc w:val="both"/>
        <w:rPr>
          <w:rFonts w:cstheme="minorHAnsi"/>
          <w:b/>
          <w:color w:val="538135" w:themeColor="accent6" w:themeShade="BF"/>
          <w:sz w:val="36"/>
          <w:szCs w:val="36"/>
        </w:rPr>
      </w:pPr>
      <w:r>
        <w:rPr>
          <w:rFonts w:cstheme="minorHAnsi"/>
          <w:b/>
          <w:color w:val="538135" w:themeColor="accent6" w:themeShade="BF"/>
          <w:sz w:val="36"/>
          <w:szCs w:val="36"/>
          <w:shd w:val="clear" w:color="auto" w:fill="FFFFFF"/>
        </w:rPr>
        <w:t>VI</w:t>
      </w:r>
      <w:r w:rsidR="00470709">
        <w:rPr>
          <w:rFonts w:cstheme="minorHAnsi"/>
          <w:b/>
          <w:color w:val="538135" w:themeColor="accent6" w:themeShade="BF"/>
          <w:sz w:val="36"/>
          <w:szCs w:val="36"/>
          <w:shd w:val="clear" w:color="auto" w:fill="FFFFFF"/>
        </w:rPr>
        <w:t>I</w:t>
      </w:r>
      <w:r>
        <w:rPr>
          <w:rFonts w:cstheme="minorHAnsi"/>
          <w:b/>
          <w:color w:val="538135" w:themeColor="accent6" w:themeShade="BF"/>
          <w:sz w:val="36"/>
          <w:szCs w:val="36"/>
          <w:shd w:val="clear" w:color="auto" w:fill="FFFFFF"/>
        </w:rPr>
        <w:t xml:space="preserve">. </w:t>
      </w:r>
      <w:proofErr w:type="spellStart"/>
      <w:r w:rsidR="00343A7B" w:rsidRPr="00C6387A">
        <w:rPr>
          <w:rFonts w:cstheme="minorHAnsi"/>
          <w:b/>
          <w:color w:val="538135" w:themeColor="accent6" w:themeShade="BF"/>
          <w:sz w:val="36"/>
          <w:szCs w:val="36"/>
          <w:shd w:val="clear" w:color="auto" w:fill="FFFFFF"/>
        </w:rPr>
        <w:t>Upskilling</w:t>
      </w:r>
      <w:proofErr w:type="spellEnd"/>
      <w:r w:rsidR="00343A7B" w:rsidRPr="00C6387A">
        <w:rPr>
          <w:rFonts w:cstheme="minorHAnsi"/>
          <w:b/>
          <w:color w:val="538135" w:themeColor="accent6" w:themeShade="BF"/>
          <w:sz w:val="36"/>
          <w:szCs w:val="36"/>
          <w:shd w:val="clear" w:color="auto" w:fill="FFFFFF"/>
        </w:rPr>
        <w:t xml:space="preserve">, </w:t>
      </w:r>
      <w:proofErr w:type="spellStart"/>
      <w:r w:rsidR="00343A7B" w:rsidRPr="00C6387A">
        <w:rPr>
          <w:rFonts w:cstheme="minorHAnsi"/>
          <w:b/>
          <w:color w:val="538135" w:themeColor="accent6" w:themeShade="BF"/>
          <w:sz w:val="36"/>
          <w:szCs w:val="36"/>
          <w:shd w:val="clear" w:color="auto" w:fill="FFFFFF"/>
        </w:rPr>
        <w:t>reskilling</w:t>
      </w:r>
      <w:proofErr w:type="spellEnd"/>
      <w:r w:rsidR="00343A7B" w:rsidRPr="00C6387A">
        <w:rPr>
          <w:rFonts w:cstheme="minorHAnsi"/>
          <w:b/>
          <w:color w:val="538135" w:themeColor="accent6" w:themeShade="BF"/>
          <w:sz w:val="36"/>
          <w:szCs w:val="36"/>
          <w:shd w:val="clear" w:color="auto" w:fill="FFFFFF"/>
        </w:rPr>
        <w:t xml:space="preserve"> and new form</w:t>
      </w:r>
      <w:r w:rsidR="00B2713C">
        <w:rPr>
          <w:rFonts w:cstheme="minorHAnsi"/>
          <w:b/>
          <w:color w:val="538135" w:themeColor="accent6" w:themeShade="BF"/>
          <w:sz w:val="36"/>
          <w:szCs w:val="36"/>
          <w:shd w:val="clear" w:color="auto" w:fill="FFFFFF"/>
        </w:rPr>
        <w:t>s</w:t>
      </w:r>
      <w:r w:rsidR="00343A7B" w:rsidRPr="00C6387A">
        <w:rPr>
          <w:rFonts w:cstheme="minorHAnsi"/>
          <w:b/>
          <w:color w:val="538135" w:themeColor="accent6" w:themeShade="BF"/>
          <w:sz w:val="36"/>
          <w:szCs w:val="36"/>
          <w:shd w:val="clear" w:color="auto" w:fill="FFFFFF"/>
        </w:rPr>
        <w:t xml:space="preserve"> of work </w:t>
      </w:r>
      <w:r w:rsidR="004C1CEC" w:rsidRPr="00C6387A">
        <w:rPr>
          <w:rFonts w:cstheme="minorHAnsi"/>
          <w:b/>
          <w:color w:val="538135" w:themeColor="accent6" w:themeShade="BF"/>
          <w:sz w:val="36"/>
          <w:szCs w:val="36"/>
          <w:shd w:val="clear" w:color="auto" w:fill="FFFFFF"/>
        </w:rPr>
        <w:t>organi</w:t>
      </w:r>
      <w:r w:rsidR="004C1CEC">
        <w:rPr>
          <w:rFonts w:cstheme="minorHAnsi"/>
          <w:b/>
          <w:color w:val="538135" w:themeColor="accent6" w:themeShade="BF"/>
          <w:sz w:val="36"/>
          <w:szCs w:val="36"/>
          <w:shd w:val="clear" w:color="auto" w:fill="FFFFFF"/>
        </w:rPr>
        <w:t>s</w:t>
      </w:r>
      <w:r w:rsidR="004C1CEC" w:rsidRPr="00C6387A">
        <w:rPr>
          <w:rFonts w:cstheme="minorHAnsi"/>
          <w:b/>
          <w:color w:val="538135" w:themeColor="accent6" w:themeShade="BF"/>
          <w:sz w:val="36"/>
          <w:szCs w:val="36"/>
          <w:shd w:val="clear" w:color="auto" w:fill="FFFFFF"/>
        </w:rPr>
        <w:t xml:space="preserve">ation </w:t>
      </w:r>
      <w:r w:rsidR="00343A7B" w:rsidRPr="00C6387A">
        <w:rPr>
          <w:rFonts w:cstheme="minorHAnsi"/>
          <w:b/>
          <w:color w:val="538135" w:themeColor="accent6" w:themeShade="BF"/>
          <w:sz w:val="36"/>
          <w:szCs w:val="36"/>
          <w:shd w:val="clear" w:color="auto" w:fill="FFFFFF"/>
        </w:rPr>
        <w:t>with regar</w:t>
      </w:r>
      <w:r w:rsidR="004C1CEC">
        <w:rPr>
          <w:rFonts w:cstheme="minorHAnsi"/>
          <w:b/>
          <w:color w:val="538135" w:themeColor="accent6" w:themeShade="BF"/>
          <w:sz w:val="36"/>
          <w:szCs w:val="36"/>
          <w:shd w:val="clear" w:color="auto" w:fill="FFFFFF"/>
        </w:rPr>
        <w:t>d</w:t>
      </w:r>
      <w:r w:rsidR="00343A7B" w:rsidRPr="00C6387A">
        <w:rPr>
          <w:rFonts w:cstheme="minorHAnsi"/>
          <w:b/>
          <w:color w:val="538135" w:themeColor="accent6" w:themeShade="BF"/>
          <w:sz w:val="36"/>
          <w:szCs w:val="36"/>
          <w:shd w:val="clear" w:color="auto" w:fill="FFFFFF"/>
        </w:rPr>
        <w:t xml:space="preserve"> </w:t>
      </w:r>
      <w:r w:rsidR="00343A7B" w:rsidRPr="008B44E1">
        <w:rPr>
          <w:rFonts w:cstheme="minorHAnsi"/>
          <w:b/>
          <w:color w:val="538135" w:themeColor="accent6" w:themeShade="BF"/>
          <w:sz w:val="36"/>
          <w:szCs w:val="36"/>
          <w:shd w:val="clear" w:color="auto" w:fill="FFFFFF"/>
        </w:rPr>
        <w:t xml:space="preserve">to </w:t>
      </w:r>
      <w:r w:rsidR="004C1CEC" w:rsidRPr="008B44E1">
        <w:rPr>
          <w:rFonts w:cstheme="minorHAnsi"/>
          <w:b/>
          <w:color w:val="538135" w:themeColor="accent6" w:themeShade="BF"/>
          <w:sz w:val="36"/>
          <w:szCs w:val="36"/>
          <w:shd w:val="clear" w:color="auto" w:fill="FFFFFF"/>
        </w:rPr>
        <w:t>digitali</w:t>
      </w:r>
      <w:r w:rsidR="004C1CEC">
        <w:rPr>
          <w:rFonts w:cstheme="minorHAnsi"/>
          <w:b/>
          <w:color w:val="538135" w:themeColor="accent6" w:themeShade="BF"/>
          <w:sz w:val="36"/>
          <w:szCs w:val="36"/>
          <w:shd w:val="clear" w:color="auto" w:fill="FFFFFF"/>
        </w:rPr>
        <w:t>s</w:t>
      </w:r>
      <w:r w:rsidR="004C1CEC" w:rsidRPr="008B44E1">
        <w:rPr>
          <w:rFonts w:cstheme="minorHAnsi"/>
          <w:b/>
          <w:color w:val="538135" w:themeColor="accent6" w:themeShade="BF"/>
          <w:sz w:val="36"/>
          <w:szCs w:val="36"/>
          <w:shd w:val="clear" w:color="auto" w:fill="FFFFFF"/>
        </w:rPr>
        <w:t>ation</w:t>
      </w:r>
      <w:r w:rsidR="00343A7B" w:rsidRPr="008B44E1">
        <w:rPr>
          <w:rFonts w:cstheme="minorHAnsi"/>
          <w:b/>
          <w:color w:val="538135" w:themeColor="accent6" w:themeShade="BF"/>
          <w:sz w:val="36"/>
          <w:szCs w:val="36"/>
          <w:shd w:val="clear" w:color="auto" w:fill="FFFFFF"/>
        </w:rPr>
        <w:t>, circular economy and energy efficiency</w:t>
      </w:r>
      <w:r w:rsidR="00343A7B" w:rsidRPr="008B44E1">
        <w:rPr>
          <w:rFonts w:cstheme="minorHAnsi"/>
          <w:b/>
          <w:color w:val="538135" w:themeColor="accent6" w:themeShade="BF"/>
          <w:sz w:val="36"/>
          <w:szCs w:val="36"/>
        </w:rPr>
        <w:t xml:space="preserve">  </w:t>
      </w:r>
    </w:p>
    <w:p w:rsidR="00343A7B" w:rsidRDefault="00343A7B" w:rsidP="00343A7B">
      <w:pPr>
        <w:spacing w:after="0" w:line="276" w:lineRule="auto"/>
        <w:jc w:val="both"/>
        <w:rPr>
          <w:rFonts w:cstheme="minorHAnsi"/>
          <w:b/>
          <w:color w:val="0070C0"/>
          <w:sz w:val="32"/>
          <w:szCs w:val="32"/>
        </w:rPr>
      </w:pPr>
    </w:p>
    <w:p w:rsidR="00343A7B" w:rsidRDefault="00343A7B" w:rsidP="00343A7B">
      <w:pPr>
        <w:spacing w:after="0" w:line="276" w:lineRule="auto"/>
        <w:jc w:val="both"/>
        <w:rPr>
          <w:sz w:val="24"/>
          <w:szCs w:val="24"/>
        </w:rPr>
      </w:pPr>
      <w:r w:rsidRPr="00DE19C0">
        <w:rPr>
          <w:sz w:val="24"/>
          <w:szCs w:val="24"/>
        </w:rPr>
        <w:t xml:space="preserve">The transition to a sustainable, carbon-neutral and resource-efficient industry will </w:t>
      </w:r>
      <w:r>
        <w:rPr>
          <w:sz w:val="24"/>
          <w:szCs w:val="24"/>
        </w:rPr>
        <w:t>have a major impact on skills needs. There is an urgent need for</w:t>
      </w:r>
      <w:r w:rsidRPr="00DE19C0">
        <w:rPr>
          <w:sz w:val="24"/>
          <w:szCs w:val="24"/>
        </w:rPr>
        <w:t xml:space="preserve"> fundamental changes in our </w:t>
      </w:r>
      <w:r w:rsidR="00212BC9">
        <w:rPr>
          <w:sz w:val="24"/>
          <w:szCs w:val="24"/>
        </w:rPr>
        <w:t>v</w:t>
      </w:r>
      <w:r w:rsidRPr="00DE19C0">
        <w:rPr>
          <w:sz w:val="24"/>
          <w:szCs w:val="24"/>
        </w:rPr>
        <w:t xml:space="preserve">ocational, </w:t>
      </w:r>
      <w:r w:rsidR="00212BC9">
        <w:rPr>
          <w:sz w:val="24"/>
          <w:szCs w:val="24"/>
        </w:rPr>
        <w:t>e</w:t>
      </w:r>
      <w:r w:rsidRPr="00DE19C0">
        <w:rPr>
          <w:sz w:val="24"/>
          <w:szCs w:val="24"/>
        </w:rPr>
        <w:t xml:space="preserve">ducation and </w:t>
      </w:r>
      <w:r w:rsidR="00212BC9">
        <w:rPr>
          <w:sz w:val="24"/>
          <w:szCs w:val="24"/>
        </w:rPr>
        <w:t>t</w:t>
      </w:r>
      <w:r w:rsidRPr="00DE19C0">
        <w:rPr>
          <w:sz w:val="24"/>
          <w:szCs w:val="24"/>
        </w:rPr>
        <w:t>raining</w:t>
      </w:r>
      <w:r w:rsidR="004C1CEC">
        <w:rPr>
          <w:sz w:val="24"/>
          <w:szCs w:val="24"/>
        </w:rPr>
        <w:t xml:space="preserve"> (VET)</w:t>
      </w:r>
      <w:r w:rsidRPr="00DE19C0">
        <w:rPr>
          <w:sz w:val="24"/>
          <w:szCs w:val="24"/>
        </w:rPr>
        <w:t xml:space="preserve"> systems. </w:t>
      </w:r>
      <w:r>
        <w:rPr>
          <w:sz w:val="24"/>
          <w:szCs w:val="24"/>
        </w:rPr>
        <w:t xml:space="preserve">We need to increase investments in human capital (education, training, lifelong learning) and to equip all current and future workers in our sectors with the necessary skills in green and digital technologies. </w:t>
      </w:r>
      <w:r w:rsidRPr="00DE19C0">
        <w:rPr>
          <w:sz w:val="24"/>
          <w:szCs w:val="24"/>
        </w:rPr>
        <w:t xml:space="preserve">Those changes will imply </w:t>
      </w:r>
      <w:r w:rsidR="00B2713C">
        <w:rPr>
          <w:sz w:val="24"/>
          <w:szCs w:val="24"/>
        </w:rPr>
        <w:t>opportunities</w:t>
      </w:r>
      <w:r w:rsidRPr="00DE19C0">
        <w:rPr>
          <w:sz w:val="24"/>
          <w:szCs w:val="24"/>
        </w:rPr>
        <w:t xml:space="preserve"> but also risks. </w:t>
      </w:r>
      <w:proofErr w:type="gramStart"/>
      <w:r w:rsidRPr="00DE19C0">
        <w:rPr>
          <w:sz w:val="24"/>
          <w:szCs w:val="24"/>
        </w:rPr>
        <w:t xml:space="preserve">Leaving no one behind means that some workers </w:t>
      </w:r>
      <w:r w:rsidR="00B2713C">
        <w:rPr>
          <w:sz w:val="24"/>
          <w:szCs w:val="24"/>
        </w:rPr>
        <w:t>who</w:t>
      </w:r>
      <w:r w:rsidRPr="00DE19C0">
        <w:rPr>
          <w:sz w:val="24"/>
          <w:szCs w:val="24"/>
        </w:rPr>
        <w:t xml:space="preserve"> are further behind need real chances and are well prepared for coping with the risks.</w:t>
      </w:r>
      <w:proofErr w:type="gramEnd"/>
      <w:r w:rsidRPr="00DE19C0">
        <w:rPr>
          <w:sz w:val="24"/>
          <w:szCs w:val="24"/>
        </w:rPr>
        <w:t xml:space="preserve"> This requires an active VET policy. The EFBWW </w:t>
      </w:r>
      <w:r w:rsidR="004C1CEC">
        <w:rPr>
          <w:sz w:val="24"/>
          <w:szCs w:val="24"/>
        </w:rPr>
        <w:t>emphasises</w:t>
      </w:r>
      <w:r w:rsidR="004C1CEC" w:rsidRPr="00DE19C0">
        <w:rPr>
          <w:sz w:val="24"/>
          <w:szCs w:val="24"/>
        </w:rPr>
        <w:t xml:space="preserve"> </w:t>
      </w:r>
      <w:r w:rsidRPr="00DE19C0">
        <w:rPr>
          <w:sz w:val="24"/>
          <w:szCs w:val="24"/>
        </w:rPr>
        <w:t>that the most vulnerable workers and</w:t>
      </w:r>
      <w:r w:rsidR="004C1CEC">
        <w:rPr>
          <w:sz w:val="24"/>
          <w:szCs w:val="24"/>
        </w:rPr>
        <w:t xml:space="preserve"> </w:t>
      </w:r>
      <w:r w:rsidR="00AA4A7F" w:rsidRPr="00AA4A7F">
        <w:rPr>
          <w:sz w:val="24"/>
          <w:szCs w:val="24"/>
        </w:rPr>
        <w:t>particularly</w:t>
      </w:r>
      <w:r w:rsidR="00AA4A7F">
        <w:rPr>
          <w:sz w:val="24"/>
          <w:szCs w:val="24"/>
        </w:rPr>
        <w:t xml:space="preserve"> </w:t>
      </w:r>
      <w:r w:rsidRPr="00DE19C0">
        <w:rPr>
          <w:sz w:val="24"/>
          <w:szCs w:val="24"/>
        </w:rPr>
        <w:t xml:space="preserve">the low skilled </w:t>
      </w:r>
      <w:r>
        <w:rPr>
          <w:sz w:val="24"/>
          <w:szCs w:val="24"/>
        </w:rPr>
        <w:t xml:space="preserve">workers </w:t>
      </w:r>
      <w:r w:rsidRPr="00DE19C0">
        <w:rPr>
          <w:sz w:val="24"/>
          <w:szCs w:val="24"/>
        </w:rPr>
        <w:t>need special consideration</w:t>
      </w:r>
      <w:r>
        <w:rPr>
          <w:sz w:val="24"/>
          <w:szCs w:val="24"/>
        </w:rPr>
        <w:t>.</w:t>
      </w:r>
    </w:p>
    <w:p w:rsidR="00343A7B" w:rsidRPr="00DE19C0" w:rsidRDefault="00343A7B" w:rsidP="00343A7B">
      <w:pPr>
        <w:spacing w:after="0" w:line="276" w:lineRule="auto"/>
        <w:jc w:val="both"/>
        <w:rPr>
          <w:rFonts w:cstheme="minorHAnsi"/>
          <w:color w:val="222222"/>
          <w:sz w:val="24"/>
          <w:szCs w:val="24"/>
          <w:shd w:val="clear" w:color="auto" w:fill="FFFFFF"/>
        </w:rPr>
      </w:pPr>
    </w:p>
    <w:p w:rsidR="00343A7B" w:rsidRDefault="00343A7B" w:rsidP="00343A7B">
      <w:pPr>
        <w:spacing w:after="0" w:line="276" w:lineRule="auto"/>
        <w:jc w:val="both"/>
        <w:rPr>
          <w:sz w:val="24"/>
          <w:szCs w:val="24"/>
        </w:rPr>
      </w:pPr>
      <w:r w:rsidRPr="00E00746">
        <w:rPr>
          <w:sz w:val="24"/>
          <w:szCs w:val="24"/>
        </w:rPr>
        <w:t xml:space="preserve">One major task for social partners </w:t>
      </w:r>
      <w:r>
        <w:rPr>
          <w:sz w:val="24"/>
          <w:szCs w:val="24"/>
        </w:rPr>
        <w:t>at</w:t>
      </w:r>
      <w:r w:rsidRPr="00E00746">
        <w:rPr>
          <w:sz w:val="24"/>
          <w:szCs w:val="24"/>
        </w:rPr>
        <w:t xml:space="preserve"> se</w:t>
      </w:r>
      <w:r>
        <w:rPr>
          <w:sz w:val="24"/>
          <w:szCs w:val="24"/>
        </w:rPr>
        <w:t>c</w:t>
      </w:r>
      <w:r w:rsidRPr="00E00746">
        <w:rPr>
          <w:sz w:val="24"/>
          <w:szCs w:val="24"/>
        </w:rPr>
        <w:t xml:space="preserve">tor but also </w:t>
      </w:r>
      <w:r>
        <w:rPr>
          <w:sz w:val="24"/>
          <w:szCs w:val="24"/>
        </w:rPr>
        <w:t>at</w:t>
      </w:r>
      <w:r w:rsidRPr="00E00746">
        <w:rPr>
          <w:sz w:val="24"/>
          <w:szCs w:val="24"/>
        </w:rPr>
        <w:t xml:space="preserve"> company level is the des</w:t>
      </w:r>
      <w:r>
        <w:rPr>
          <w:sz w:val="24"/>
          <w:szCs w:val="24"/>
        </w:rPr>
        <w:t>i</w:t>
      </w:r>
      <w:r w:rsidRPr="00E00746">
        <w:rPr>
          <w:sz w:val="24"/>
          <w:szCs w:val="24"/>
        </w:rPr>
        <w:t xml:space="preserve">gn of new work patterns and systems of work organisation. </w:t>
      </w:r>
      <w:r>
        <w:rPr>
          <w:sz w:val="24"/>
          <w:szCs w:val="24"/>
        </w:rPr>
        <w:t>Digitalisation is another element that allows</w:t>
      </w:r>
      <w:r w:rsidR="004C1CEC">
        <w:rPr>
          <w:sz w:val="24"/>
          <w:szCs w:val="24"/>
        </w:rPr>
        <w:t xml:space="preserve"> overcoming</w:t>
      </w:r>
      <w:r>
        <w:rPr>
          <w:sz w:val="24"/>
          <w:szCs w:val="24"/>
        </w:rPr>
        <w:t xml:space="preserve"> traditional forms of work divisions, such as a strict division of labour or the division of planning and execution. The process of digitalisation therefore does not only </w:t>
      </w:r>
      <w:r w:rsidR="0016025B">
        <w:rPr>
          <w:sz w:val="24"/>
          <w:szCs w:val="24"/>
        </w:rPr>
        <w:t>require</w:t>
      </w:r>
      <w:r>
        <w:rPr>
          <w:sz w:val="24"/>
          <w:szCs w:val="24"/>
        </w:rPr>
        <w:t xml:space="preserve"> new skills</w:t>
      </w:r>
      <w:r w:rsidR="00B2713C">
        <w:rPr>
          <w:sz w:val="24"/>
          <w:szCs w:val="24"/>
        </w:rPr>
        <w:t>,</w:t>
      </w:r>
      <w:r>
        <w:rPr>
          <w:sz w:val="24"/>
          <w:szCs w:val="24"/>
        </w:rPr>
        <w:t xml:space="preserve"> but offers social partners </w:t>
      </w:r>
      <w:r w:rsidR="00B2713C">
        <w:rPr>
          <w:sz w:val="24"/>
          <w:szCs w:val="24"/>
        </w:rPr>
        <w:t xml:space="preserve">an opportunity </w:t>
      </w:r>
      <w:r>
        <w:rPr>
          <w:sz w:val="24"/>
          <w:szCs w:val="24"/>
        </w:rPr>
        <w:t>to reflect on progressive forms of work organisation and the related need to change curricula for the affected professions.</w:t>
      </w:r>
    </w:p>
    <w:p w:rsidR="00343A7B" w:rsidRPr="00DE19C0" w:rsidRDefault="00343A7B" w:rsidP="00343A7B">
      <w:pPr>
        <w:spacing w:after="0" w:line="276" w:lineRule="auto"/>
        <w:jc w:val="both"/>
        <w:rPr>
          <w:rFonts w:cstheme="minorHAnsi"/>
          <w:color w:val="222222"/>
          <w:sz w:val="24"/>
          <w:szCs w:val="24"/>
          <w:shd w:val="clear" w:color="auto" w:fill="FFFFFF"/>
        </w:rPr>
      </w:pPr>
    </w:p>
    <w:p w:rsidR="00343A7B" w:rsidRDefault="0016025B" w:rsidP="00343A7B">
      <w:pPr>
        <w:spacing w:after="0" w:line="276" w:lineRule="auto"/>
        <w:jc w:val="both"/>
        <w:rPr>
          <w:rFonts w:cstheme="minorHAnsi"/>
          <w:color w:val="222222"/>
          <w:sz w:val="24"/>
          <w:szCs w:val="24"/>
          <w:shd w:val="clear" w:color="auto" w:fill="FFFFFF"/>
        </w:rPr>
      </w:pPr>
      <w:r>
        <w:rPr>
          <w:rFonts w:cstheme="minorHAnsi"/>
          <w:color w:val="222222"/>
          <w:sz w:val="24"/>
          <w:szCs w:val="24"/>
          <w:shd w:val="clear" w:color="auto" w:fill="FFFFFF"/>
        </w:rPr>
        <w:lastRenderedPageBreak/>
        <w:t>O</w:t>
      </w:r>
      <w:r w:rsidR="00910B60">
        <w:rPr>
          <w:rFonts w:cstheme="minorHAnsi"/>
          <w:color w:val="222222"/>
          <w:sz w:val="24"/>
          <w:szCs w:val="24"/>
          <w:shd w:val="clear" w:color="auto" w:fill="FFFFFF"/>
        </w:rPr>
        <w:t>ur sectors have di</w:t>
      </w:r>
      <w:r w:rsidR="00B2713C">
        <w:rPr>
          <w:rFonts w:cstheme="minorHAnsi"/>
          <w:color w:val="222222"/>
          <w:sz w:val="24"/>
          <w:szCs w:val="24"/>
          <w:shd w:val="clear" w:color="auto" w:fill="FFFFFF"/>
        </w:rPr>
        <w:t>verse</w:t>
      </w:r>
      <w:r w:rsidR="00910B60">
        <w:rPr>
          <w:rFonts w:cstheme="minorHAnsi"/>
          <w:color w:val="222222"/>
          <w:sz w:val="24"/>
          <w:szCs w:val="24"/>
          <w:shd w:val="clear" w:color="auto" w:fill="FFFFFF"/>
        </w:rPr>
        <w:t xml:space="preserve"> needs. Therefore, </w:t>
      </w:r>
      <w:r w:rsidR="00343A7B">
        <w:rPr>
          <w:rFonts w:cstheme="minorHAnsi"/>
          <w:color w:val="222222"/>
          <w:sz w:val="24"/>
          <w:szCs w:val="24"/>
          <w:shd w:val="clear" w:color="auto" w:fill="FFFFFF"/>
        </w:rPr>
        <w:t>i</w:t>
      </w:r>
      <w:r w:rsidR="00343A7B" w:rsidRPr="00DE19C0">
        <w:rPr>
          <w:rFonts w:cstheme="minorHAnsi"/>
          <w:color w:val="222222"/>
          <w:sz w:val="24"/>
          <w:szCs w:val="24"/>
          <w:shd w:val="clear" w:color="auto" w:fill="FFFFFF"/>
        </w:rPr>
        <w:t>n order to achieve the European Green</w:t>
      </w:r>
      <w:r w:rsidR="00343A7B">
        <w:rPr>
          <w:rFonts w:cstheme="minorHAnsi"/>
          <w:color w:val="222222"/>
          <w:sz w:val="24"/>
          <w:szCs w:val="24"/>
          <w:shd w:val="clear" w:color="auto" w:fill="FFFFFF"/>
        </w:rPr>
        <w:t xml:space="preserve"> Deal</w:t>
      </w:r>
      <w:r w:rsidR="00343A7B" w:rsidRPr="00DE19C0">
        <w:rPr>
          <w:rFonts w:cstheme="minorHAnsi"/>
          <w:color w:val="222222"/>
          <w:sz w:val="24"/>
          <w:szCs w:val="24"/>
          <w:shd w:val="clear" w:color="auto" w:fill="FFFFFF"/>
        </w:rPr>
        <w:t xml:space="preserve"> objectives for the construction industry, we urgently need to increase the number of qualified trade professionals by developing </w:t>
      </w:r>
      <w:r w:rsidR="00343A7B">
        <w:rPr>
          <w:rFonts w:cstheme="minorHAnsi"/>
          <w:color w:val="222222"/>
          <w:sz w:val="24"/>
          <w:szCs w:val="24"/>
          <w:shd w:val="clear" w:color="auto" w:fill="FFFFFF"/>
        </w:rPr>
        <w:t xml:space="preserve">targeted </w:t>
      </w:r>
      <w:r w:rsidR="00343A7B" w:rsidRPr="00DE19C0">
        <w:rPr>
          <w:rFonts w:cstheme="minorHAnsi"/>
          <w:color w:val="222222"/>
          <w:sz w:val="24"/>
          <w:szCs w:val="24"/>
          <w:shd w:val="clear" w:color="auto" w:fill="FFFFFF"/>
        </w:rPr>
        <w:t>national qualification platforms and roadmaps</w:t>
      </w:r>
      <w:r w:rsidR="00343A7B">
        <w:rPr>
          <w:rFonts w:cstheme="minorHAnsi"/>
          <w:color w:val="222222"/>
          <w:sz w:val="24"/>
          <w:szCs w:val="24"/>
          <w:shd w:val="clear" w:color="auto" w:fill="FFFFFF"/>
        </w:rPr>
        <w:t xml:space="preserve"> </w:t>
      </w:r>
      <w:r w:rsidR="00343A7B" w:rsidRPr="00836428">
        <w:rPr>
          <w:rFonts w:cstheme="minorHAnsi"/>
          <w:color w:val="222222"/>
          <w:sz w:val="24"/>
          <w:szCs w:val="24"/>
          <w:shd w:val="clear" w:color="auto" w:fill="FFFFFF"/>
        </w:rPr>
        <w:t>and providing training in the field of energy efficiency and renewable energy in buildings.</w:t>
      </w:r>
    </w:p>
    <w:p w:rsidR="00FE71FC" w:rsidRDefault="00FE71FC" w:rsidP="00343A7B">
      <w:pPr>
        <w:spacing w:after="0" w:line="276" w:lineRule="auto"/>
        <w:jc w:val="both"/>
        <w:rPr>
          <w:rFonts w:cstheme="minorHAnsi"/>
          <w:color w:val="222222"/>
          <w:sz w:val="24"/>
          <w:szCs w:val="24"/>
          <w:shd w:val="clear" w:color="auto" w:fill="FFFFFF"/>
        </w:rPr>
      </w:pPr>
    </w:p>
    <w:p w:rsidR="00B460D9" w:rsidRPr="00836428" w:rsidRDefault="00FE71FC" w:rsidP="00343A7B">
      <w:pPr>
        <w:spacing w:after="0" w:line="276" w:lineRule="auto"/>
        <w:jc w:val="both"/>
        <w:rPr>
          <w:rFonts w:cstheme="minorHAnsi"/>
          <w:color w:val="222222"/>
          <w:sz w:val="24"/>
          <w:szCs w:val="24"/>
          <w:shd w:val="clear" w:color="auto" w:fill="FFFFFF"/>
        </w:rPr>
      </w:pPr>
      <w:r w:rsidRPr="00FE71FC">
        <w:rPr>
          <w:rFonts w:cstheme="minorHAnsi"/>
          <w:color w:val="222222"/>
          <w:sz w:val="24"/>
          <w:szCs w:val="24"/>
          <w:shd w:val="clear" w:color="auto" w:fill="FFFFFF"/>
        </w:rPr>
        <w:t>The future success of European Forest management very much depends on further training of workers, coordinated science</w:t>
      </w:r>
      <w:r w:rsidR="00B2713C">
        <w:rPr>
          <w:rFonts w:cstheme="minorHAnsi"/>
          <w:color w:val="222222"/>
          <w:sz w:val="24"/>
          <w:szCs w:val="24"/>
          <w:shd w:val="clear" w:color="auto" w:fill="FFFFFF"/>
        </w:rPr>
        <w:t xml:space="preserve"> and</w:t>
      </w:r>
      <w:r w:rsidRPr="00FE71FC">
        <w:rPr>
          <w:rFonts w:cstheme="minorHAnsi"/>
          <w:color w:val="222222"/>
          <w:sz w:val="24"/>
          <w:szCs w:val="24"/>
          <w:shd w:val="clear" w:color="auto" w:fill="FFFFFF"/>
        </w:rPr>
        <w:t xml:space="preserve"> an increase in the effectiveness of the forest management while acknowledging different stakeholders and their interests. Social partners are requested to play their role in the development of curricula and </w:t>
      </w:r>
      <w:r w:rsidR="00B2713C">
        <w:rPr>
          <w:rFonts w:cstheme="minorHAnsi"/>
          <w:color w:val="222222"/>
          <w:sz w:val="24"/>
          <w:szCs w:val="24"/>
          <w:shd w:val="clear" w:color="auto" w:fill="FFFFFF"/>
        </w:rPr>
        <w:t xml:space="preserve">the </w:t>
      </w:r>
      <w:r w:rsidRPr="00FE71FC">
        <w:rPr>
          <w:rFonts w:cstheme="minorHAnsi"/>
          <w:color w:val="222222"/>
          <w:sz w:val="24"/>
          <w:szCs w:val="24"/>
          <w:shd w:val="clear" w:color="auto" w:fill="FFFFFF"/>
        </w:rPr>
        <w:t xml:space="preserve">promotion of training and high-quality vocational education and formal structures for workers and apprentices. </w:t>
      </w:r>
    </w:p>
    <w:p w:rsidR="00343A7B" w:rsidRPr="00836428" w:rsidRDefault="00343A7B" w:rsidP="00343A7B">
      <w:pPr>
        <w:spacing w:after="0" w:line="276" w:lineRule="auto"/>
        <w:jc w:val="both"/>
        <w:rPr>
          <w:rFonts w:cstheme="minorHAnsi"/>
          <w:color w:val="222222"/>
          <w:sz w:val="24"/>
          <w:szCs w:val="24"/>
          <w:shd w:val="clear" w:color="auto" w:fill="FFFFFF"/>
        </w:rPr>
      </w:pPr>
    </w:p>
    <w:p w:rsidR="00343A7B" w:rsidRPr="00150974" w:rsidRDefault="00343A7B" w:rsidP="00343A7B">
      <w:pPr>
        <w:spacing w:after="0" w:line="276" w:lineRule="auto"/>
        <w:jc w:val="both"/>
        <w:rPr>
          <w:rFonts w:cstheme="minorHAnsi"/>
          <w:color w:val="0B0C0C"/>
          <w:sz w:val="24"/>
          <w:szCs w:val="24"/>
          <w:shd w:val="clear" w:color="auto" w:fill="FFFFFF"/>
        </w:rPr>
      </w:pPr>
      <w:r w:rsidRPr="00836428">
        <w:rPr>
          <w:rFonts w:cstheme="minorHAnsi"/>
          <w:color w:val="222222"/>
          <w:sz w:val="24"/>
          <w:szCs w:val="24"/>
          <w:shd w:val="clear" w:color="auto" w:fill="FFFFFF"/>
        </w:rPr>
        <w:t>The EFBWW considers that there is a window of opportunit</w:t>
      </w:r>
      <w:r w:rsidR="0033440F">
        <w:rPr>
          <w:rFonts w:cstheme="minorHAnsi"/>
          <w:color w:val="222222"/>
          <w:sz w:val="24"/>
          <w:szCs w:val="24"/>
          <w:shd w:val="clear" w:color="auto" w:fill="FFFFFF"/>
        </w:rPr>
        <w:t>y</w:t>
      </w:r>
      <w:r w:rsidRPr="00836428">
        <w:rPr>
          <w:rFonts w:cstheme="minorHAnsi"/>
          <w:color w:val="222222"/>
          <w:sz w:val="24"/>
          <w:szCs w:val="24"/>
          <w:shd w:val="clear" w:color="auto" w:fill="FFFFFF"/>
        </w:rPr>
        <w:t xml:space="preserve"> to increase the number of quality apprentices in </w:t>
      </w:r>
      <w:r w:rsidR="00FE71FC">
        <w:rPr>
          <w:rFonts w:cstheme="minorHAnsi"/>
          <w:color w:val="222222"/>
          <w:sz w:val="24"/>
          <w:szCs w:val="24"/>
          <w:shd w:val="clear" w:color="auto" w:fill="FFFFFF"/>
        </w:rPr>
        <w:t xml:space="preserve">all </w:t>
      </w:r>
      <w:r>
        <w:rPr>
          <w:rFonts w:cstheme="minorHAnsi"/>
          <w:color w:val="222222"/>
          <w:sz w:val="24"/>
          <w:szCs w:val="24"/>
          <w:shd w:val="clear" w:color="auto" w:fill="FFFFFF"/>
        </w:rPr>
        <w:t>our</w:t>
      </w:r>
      <w:r w:rsidRPr="00836428">
        <w:rPr>
          <w:rFonts w:cstheme="minorHAnsi"/>
          <w:color w:val="222222"/>
          <w:sz w:val="24"/>
          <w:szCs w:val="24"/>
          <w:shd w:val="clear" w:color="auto" w:fill="FFFFFF"/>
        </w:rPr>
        <w:t xml:space="preserve"> industr</w:t>
      </w:r>
      <w:r>
        <w:rPr>
          <w:rFonts w:cstheme="minorHAnsi"/>
          <w:color w:val="222222"/>
          <w:sz w:val="24"/>
          <w:szCs w:val="24"/>
          <w:shd w:val="clear" w:color="auto" w:fill="FFFFFF"/>
        </w:rPr>
        <w:t>ies</w:t>
      </w:r>
      <w:r w:rsidRPr="00836428">
        <w:rPr>
          <w:rFonts w:cstheme="minorHAnsi"/>
          <w:color w:val="222222"/>
          <w:sz w:val="24"/>
          <w:szCs w:val="24"/>
          <w:shd w:val="clear" w:color="auto" w:fill="FFFFFF"/>
        </w:rPr>
        <w:t xml:space="preserve">, which could receive guidance and training from older experienced </w:t>
      </w:r>
      <w:r>
        <w:rPr>
          <w:rFonts w:cstheme="minorHAnsi"/>
          <w:color w:val="222222"/>
          <w:sz w:val="24"/>
          <w:szCs w:val="24"/>
          <w:shd w:val="clear" w:color="auto" w:fill="FFFFFF"/>
        </w:rPr>
        <w:t>wo</w:t>
      </w:r>
      <w:r w:rsidRPr="00836428">
        <w:rPr>
          <w:rFonts w:cstheme="minorHAnsi"/>
          <w:color w:val="222222"/>
          <w:sz w:val="24"/>
          <w:szCs w:val="24"/>
          <w:shd w:val="clear" w:color="auto" w:fill="FFFFFF"/>
        </w:rPr>
        <w:t>r</w:t>
      </w:r>
      <w:r>
        <w:rPr>
          <w:rFonts w:cstheme="minorHAnsi"/>
          <w:color w:val="222222"/>
          <w:sz w:val="24"/>
          <w:szCs w:val="24"/>
          <w:shd w:val="clear" w:color="auto" w:fill="FFFFFF"/>
        </w:rPr>
        <w:t>ker</w:t>
      </w:r>
      <w:r w:rsidRPr="00836428">
        <w:rPr>
          <w:rFonts w:cstheme="minorHAnsi"/>
          <w:color w:val="222222"/>
          <w:sz w:val="24"/>
          <w:szCs w:val="24"/>
          <w:shd w:val="clear" w:color="auto" w:fill="FFFFFF"/>
        </w:rPr>
        <w:t xml:space="preserve">s </w:t>
      </w:r>
      <w:r w:rsidR="00633311">
        <w:rPr>
          <w:rFonts w:cstheme="minorHAnsi"/>
          <w:color w:val="222222"/>
          <w:sz w:val="24"/>
          <w:szCs w:val="24"/>
          <w:shd w:val="clear" w:color="auto" w:fill="FFFFFF"/>
        </w:rPr>
        <w:t xml:space="preserve">through a </w:t>
      </w:r>
      <w:r w:rsidRPr="00836428">
        <w:rPr>
          <w:rFonts w:cstheme="minorHAnsi"/>
          <w:color w:val="222222"/>
          <w:sz w:val="24"/>
          <w:szCs w:val="24"/>
          <w:shd w:val="clear" w:color="auto" w:fill="FFFFFF"/>
        </w:rPr>
        <w:t xml:space="preserve">mentoring system. </w:t>
      </w:r>
      <w:r w:rsidRPr="00836428">
        <w:rPr>
          <w:rFonts w:cstheme="minorHAnsi"/>
          <w:color w:val="0B0C0C"/>
          <w:sz w:val="24"/>
          <w:szCs w:val="24"/>
          <w:shd w:val="clear" w:color="auto" w:fill="FFFFFF"/>
        </w:rPr>
        <w:t>Through apprenticeships</w:t>
      </w:r>
      <w:r w:rsidR="0016025B">
        <w:rPr>
          <w:rFonts w:cstheme="minorHAnsi"/>
          <w:color w:val="0B0C0C"/>
          <w:sz w:val="24"/>
          <w:szCs w:val="24"/>
          <w:shd w:val="clear" w:color="auto" w:fill="FFFFFF"/>
        </w:rPr>
        <w:t>,</w:t>
      </w:r>
      <w:r w:rsidRPr="00836428">
        <w:rPr>
          <w:rFonts w:cstheme="minorHAnsi"/>
          <w:color w:val="0B0C0C"/>
          <w:sz w:val="24"/>
          <w:szCs w:val="24"/>
          <w:shd w:val="clear" w:color="auto" w:fill="FFFFFF"/>
        </w:rPr>
        <w:t xml:space="preserve"> employers can </w:t>
      </w:r>
      <w:proofErr w:type="spellStart"/>
      <w:r w:rsidRPr="00836428">
        <w:rPr>
          <w:rFonts w:cstheme="minorHAnsi"/>
          <w:color w:val="0B0C0C"/>
          <w:sz w:val="24"/>
          <w:szCs w:val="24"/>
          <w:shd w:val="clear" w:color="auto" w:fill="FFFFFF"/>
        </w:rPr>
        <w:t>upskill</w:t>
      </w:r>
      <w:proofErr w:type="spellEnd"/>
      <w:r w:rsidRPr="00836428">
        <w:rPr>
          <w:rFonts w:cstheme="minorHAnsi"/>
          <w:color w:val="0B0C0C"/>
          <w:sz w:val="24"/>
          <w:szCs w:val="24"/>
          <w:shd w:val="clear" w:color="auto" w:fill="FFFFFF"/>
        </w:rPr>
        <w:t xml:space="preserve"> their workforce, learners</w:t>
      </w:r>
      <w:r w:rsidR="00BC0811">
        <w:rPr>
          <w:rFonts w:cstheme="minorHAnsi"/>
          <w:color w:val="0B0C0C"/>
          <w:sz w:val="24"/>
          <w:szCs w:val="24"/>
          <w:shd w:val="clear" w:color="auto" w:fill="FFFFFF"/>
        </w:rPr>
        <w:t xml:space="preserve"> </w:t>
      </w:r>
      <w:r w:rsidRPr="00836428">
        <w:rPr>
          <w:rFonts w:cstheme="minorHAnsi"/>
          <w:color w:val="0B0C0C"/>
          <w:sz w:val="24"/>
          <w:szCs w:val="24"/>
          <w:shd w:val="clear" w:color="auto" w:fill="FFFFFF"/>
        </w:rPr>
        <w:t xml:space="preserve">can unlock a new career, and </w:t>
      </w:r>
      <w:r>
        <w:rPr>
          <w:rFonts w:cstheme="minorHAnsi"/>
          <w:color w:val="0B0C0C"/>
          <w:sz w:val="24"/>
          <w:szCs w:val="24"/>
          <w:shd w:val="clear" w:color="auto" w:fill="FFFFFF"/>
        </w:rPr>
        <w:t>social</w:t>
      </w:r>
      <w:r w:rsidRPr="00836428">
        <w:rPr>
          <w:rFonts w:cstheme="minorHAnsi"/>
          <w:color w:val="0B0C0C"/>
          <w:sz w:val="24"/>
          <w:szCs w:val="24"/>
          <w:shd w:val="clear" w:color="auto" w:fill="FFFFFF"/>
        </w:rPr>
        <w:t xml:space="preserve"> benefits f</w:t>
      </w:r>
      <w:r>
        <w:rPr>
          <w:rFonts w:cstheme="minorHAnsi"/>
          <w:color w:val="0B0C0C"/>
          <w:sz w:val="24"/>
          <w:szCs w:val="24"/>
          <w:shd w:val="clear" w:color="auto" w:fill="FFFFFF"/>
        </w:rPr>
        <w:t>or</w:t>
      </w:r>
      <w:r w:rsidRPr="00836428">
        <w:rPr>
          <w:rFonts w:cstheme="minorHAnsi"/>
          <w:color w:val="0B0C0C"/>
          <w:sz w:val="24"/>
          <w:szCs w:val="24"/>
          <w:shd w:val="clear" w:color="auto" w:fill="FFFFFF"/>
        </w:rPr>
        <w:t xml:space="preserve">m a fantastic lever for social </w:t>
      </w:r>
      <w:r w:rsidRPr="00734E5F">
        <w:rPr>
          <w:rFonts w:cstheme="minorHAnsi"/>
          <w:color w:val="0B0C0C"/>
          <w:sz w:val="24"/>
          <w:szCs w:val="24"/>
          <w:shd w:val="clear" w:color="auto" w:fill="FFFFFF"/>
        </w:rPr>
        <w:t>mobility.</w:t>
      </w:r>
      <w:r w:rsidRPr="00734E5F">
        <w:rPr>
          <w:rFonts w:cstheme="minorHAnsi"/>
          <w:color w:val="222222"/>
          <w:sz w:val="24"/>
          <w:szCs w:val="24"/>
          <w:shd w:val="clear" w:color="auto" w:fill="FFFFFF"/>
        </w:rPr>
        <w:t xml:space="preserve"> As such</w:t>
      </w:r>
      <w:r>
        <w:rPr>
          <w:rFonts w:cstheme="minorHAnsi"/>
          <w:color w:val="222222"/>
          <w:sz w:val="24"/>
          <w:szCs w:val="24"/>
          <w:shd w:val="clear" w:color="auto" w:fill="FFFFFF"/>
        </w:rPr>
        <w:t>,</w:t>
      </w:r>
      <w:r w:rsidRPr="00734E5F">
        <w:rPr>
          <w:rFonts w:cstheme="minorHAnsi"/>
          <w:color w:val="222222"/>
          <w:sz w:val="24"/>
          <w:szCs w:val="24"/>
          <w:shd w:val="clear" w:color="auto" w:fill="FFFFFF"/>
        </w:rPr>
        <w:t xml:space="preserve"> the implementation of the “European Framework for Quality and Effective Apprenticeships”</w:t>
      </w:r>
      <w:r w:rsidRPr="00734E5F">
        <w:rPr>
          <w:rStyle w:val="Refdenotaderodap"/>
          <w:rFonts w:cstheme="minorHAnsi"/>
          <w:color w:val="222222"/>
          <w:sz w:val="24"/>
          <w:szCs w:val="24"/>
          <w:shd w:val="clear" w:color="auto" w:fill="FFFFFF"/>
        </w:rPr>
        <w:footnoteReference w:id="6"/>
      </w:r>
      <w:r w:rsidRPr="00734E5F">
        <w:rPr>
          <w:rFonts w:cstheme="minorHAnsi"/>
          <w:color w:val="222222"/>
          <w:sz w:val="24"/>
          <w:szCs w:val="24"/>
          <w:shd w:val="clear" w:color="auto" w:fill="FFFFFF"/>
        </w:rPr>
        <w:t xml:space="preserve"> should be integrated in the action plan for the construction industry. </w:t>
      </w:r>
      <w:r w:rsidRPr="0031634B">
        <w:rPr>
          <w:rFonts w:cstheme="minorHAnsi"/>
          <w:color w:val="222222"/>
          <w:sz w:val="24"/>
          <w:szCs w:val="24"/>
          <w:shd w:val="clear" w:color="auto" w:fill="FFFFFF"/>
        </w:rPr>
        <w:t xml:space="preserve"> </w:t>
      </w:r>
      <w:r>
        <w:rPr>
          <w:rFonts w:cstheme="minorHAnsi"/>
          <w:color w:val="222222"/>
          <w:sz w:val="24"/>
          <w:szCs w:val="24"/>
          <w:shd w:val="clear" w:color="auto" w:fill="FFFFFF"/>
        </w:rPr>
        <w:t>For the furniture sectors, the social partners did a further step towards the establishment of European Core Qualifications, another element to guarantee high quality apprenticeships and facilitating the mobility of workers without undermining standards in other Member States.</w:t>
      </w:r>
    </w:p>
    <w:p w:rsidR="00343A7B" w:rsidRPr="00734E5F" w:rsidRDefault="00343A7B" w:rsidP="00343A7B">
      <w:pPr>
        <w:spacing w:after="0" w:line="276" w:lineRule="auto"/>
        <w:jc w:val="both"/>
        <w:rPr>
          <w:rFonts w:cstheme="minorHAnsi"/>
          <w:color w:val="222222"/>
          <w:sz w:val="24"/>
          <w:szCs w:val="24"/>
          <w:shd w:val="clear" w:color="auto" w:fill="FFFFFF"/>
        </w:rPr>
      </w:pPr>
    </w:p>
    <w:p w:rsidR="00343A7B" w:rsidRDefault="00343A7B" w:rsidP="00343A7B">
      <w:pPr>
        <w:spacing w:after="0" w:line="276" w:lineRule="auto"/>
        <w:jc w:val="both"/>
        <w:rPr>
          <w:sz w:val="24"/>
          <w:szCs w:val="24"/>
        </w:rPr>
      </w:pPr>
      <w:r w:rsidRPr="00734E5F">
        <w:rPr>
          <w:sz w:val="24"/>
          <w:szCs w:val="24"/>
        </w:rPr>
        <w:t xml:space="preserve">The automation and </w:t>
      </w:r>
      <w:r w:rsidR="0016025B" w:rsidRPr="00734E5F">
        <w:rPr>
          <w:sz w:val="24"/>
          <w:szCs w:val="24"/>
        </w:rPr>
        <w:t>digitali</w:t>
      </w:r>
      <w:r w:rsidR="0016025B">
        <w:rPr>
          <w:sz w:val="24"/>
          <w:szCs w:val="24"/>
        </w:rPr>
        <w:t>s</w:t>
      </w:r>
      <w:r w:rsidR="0016025B" w:rsidRPr="00734E5F">
        <w:rPr>
          <w:sz w:val="24"/>
          <w:szCs w:val="24"/>
        </w:rPr>
        <w:t xml:space="preserve">ation </w:t>
      </w:r>
      <w:r w:rsidRPr="00734E5F">
        <w:rPr>
          <w:sz w:val="24"/>
          <w:szCs w:val="24"/>
        </w:rPr>
        <w:t>transition linked to the greening of our economy will have a</w:t>
      </w:r>
      <w:r>
        <w:rPr>
          <w:sz w:val="24"/>
          <w:szCs w:val="24"/>
        </w:rPr>
        <w:t>n</w:t>
      </w:r>
      <w:r w:rsidRPr="00734E5F">
        <w:rPr>
          <w:sz w:val="24"/>
          <w:szCs w:val="24"/>
        </w:rPr>
        <w:t xml:space="preserve"> impact on all workers. For this</w:t>
      </w:r>
      <w:r>
        <w:rPr>
          <w:sz w:val="24"/>
          <w:szCs w:val="24"/>
        </w:rPr>
        <w:t>,</w:t>
      </w:r>
      <w:r w:rsidRPr="00734E5F">
        <w:rPr>
          <w:sz w:val="24"/>
          <w:szCs w:val="24"/>
        </w:rPr>
        <w:t xml:space="preserve"> the EFBWW </w:t>
      </w:r>
      <w:r>
        <w:rPr>
          <w:sz w:val="24"/>
          <w:szCs w:val="24"/>
        </w:rPr>
        <w:t xml:space="preserve">demands that all construction, wood and furniture workers will receive a basic </w:t>
      </w:r>
      <w:r w:rsidRPr="00734E5F">
        <w:rPr>
          <w:sz w:val="24"/>
          <w:szCs w:val="24"/>
        </w:rPr>
        <w:t xml:space="preserve">automation and </w:t>
      </w:r>
      <w:r w:rsidR="0016025B" w:rsidRPr="00734E5F">
        <w:rPr>
          <w:sz w:val="24"/>
          <w:szCs w:val="24"/>
        </w:rPr>
        <w:t>digitali</w:t>
      </w:r>
      <w:r w:rsidR="0016025B">
        <w:rPr>
          <w:sz w:val="24"/>
          <w:szCs w:val="24"/>
        </w:rPr>
        <w:t>s</w:t>
      </w:r>
      <w:r w:rsidR="0016025B" w:rsidRPr="00734E5F">
        <w:rPr>
          <w:sz w:val="24"/>
          <w:szCs w:val="24"/>
        </w:rPr>
        <w:t>ation</w:t>
      </w:r>
      <w:r w:rsidR="0016025B">
        <w:rPr>
          <w:sz w:val="24"/>
          <w:szCs w:val="24"/>
        </w:rPr>
        <w:t xml:space="preserve"> skills </w:t>
      </w:r>
      <w:r>
        <w:rPr>
          <w:sz w:val="24"/>
          <w:szCs w:val="24"/>
        </w:rPr>
        <w:t>training.</w:t>
      </w:r>
    </w:p>
    <w:p w:rsidR="00343A7B" w:rsidRDefault="00343A7B" w:rsidP="00343A7B">
      <w:pPr>
        <w:spacing w:after="0" w:line="276" w:lineRule="auto"/>
        <w:jc w:val="both"/>
        <w:rPr>
          <w:sz w:val="24"/>
          <w:szCs w:val="24"/>
        </w:rPr>
      </w:pPr>
    </w:p>
    <w:p w:rsidR="00343A7B" w:rsidRDefault="00343A7B" w:rsidP="00343A7B">
      <w:pPr>
        <w:spacing w:after="0" w:line="276" w:lineRule="auto"/>
        <w:jc w:val="both"/>
        <w:rPr>
          <w:sz w:val="24"/>
          <w:szCs w:val="24"/>
        </w:rPr>
      </w:pPr>
      <w:r>
        <w:rPr>
          <w:sz w:val="24"/>
          <w:szCs w:val="24"/>
        </w:rPr>
        <w:t>As most workers in our industries are employed in micro</w:t>
      </w:r>
      <w:r w:rsidR="0033440F">
        <w:rPr>
          <w:sz w:val="24"/>
          <w:szCs w:val="24"/>
        </w:rPr>
        <w:t>-</w:t>
      </w:r>
      <w:r>
        <w:rPr>
          <w:sz w:val="24"/>
          <w:szCs w:val="24"/>
        </w:rPr>
        <w:t xml:space="preserve"> and medium</w:t>
      </w:r>
      <w:r w:rsidR="0033440F">
        <w:rPr>
          <w:sz w:val="24"/>
          <w:szCs w:val="24"/>
        </w:rPr>
        <w:t>-</w:t>
      </w:r>
      <w:r>
        <w:rPr>
          <w:sz w:val="24"/>
          <w:szCs w:val="24"/>
        </w:rPr>
        <w:t xml:space="preserve">sized companies, which have limited training capacity and financial resources to train their workers adequately, all Member States need to establish accessible training schemes for all workers. For this, the EFBWW strongly encourages the creation of national </w:t>
      </w:r>
      <w:proofErr w:type="spellStart"/>
      <w:r>
        <w:rPr>
          <w:sz w:val="24"/>
          <w:szCs w:val="24"/>
        </w:rPr>
        <w:t>paritarian</w:t>
      </w:r>
      <w:proofErr w:type="spellEnd"/>
      <w:r>
        <w:rPr>
          <w:sz w:val="24"/>
          <w:szCs w:val="24"/>
        </w:rPr>
        <w:t xml:space="preserve"> training funds for our industries, which are created and managed exclusively by the national social partners. In order to ensure a fair distribution of the expenses, all companies need to provide a financial contribution to such schemes. The funding should be according </w:t>
      </w:r>
      <w:r w:rsidR="0033440F">
        <w:rPr>
          <w:sz w:val="24"/>
          <w:szCs w:val="24"/>
        </w:rPr>
        <w:t xml:space="preserve">to </w:t>
      </w:r>
      <w:r>
        <w:rPr>
          <w:sz w:val="24"/>
          <w:szCs w:val="24"/>
        </w:rPr>
        <w:t xml:space="preserve">the size of a company (e.g. </w:t>
      </w:r>
      <w:proofErr w:type="gramStart"/>
      <w:r>
        <w:rPr>
          <w:sz w:val="24"/>
          <w:szCs w:val="24"/>
        </w:rPr>
        <w:t>turnover</w:t>
      </w:r>
      <w:proofErr w:type="gramEnd"/>
      <w:r>
        <w:rPr>
          <w:sz w:val="24"/>
          <w:szCs w:val="24"/>
        </w:rPr>
        <w:t>).</w:t>
      </w:r>
    </w:p>
    <w:p w:rsidR="00343A7B" w:rsidRDefault="00343A7B" w:rsidP="00343A7B">
      <w:pPr>
        <w:spacing w:after="0" w:line="276" w:lineRule="auto"/>
        <w:jc w:val="both"/>
        <w:rPr>
          <w:sz w:val="24"/>
          <w:szCs w:val="24"/>
        </w:rPr>
      </w:pPr>
    </w:p>
    <w:p w:rsidR="00343A7B" w:rsidRDefault="00343A7B" w:rsidP="00343A7B">
      <w:pPr>
        <w:spacing w:after="0" w:line="276" w:lineRule="auto"/>
        <w:jc w:val="both"/>
        <w:rPr>
          <w:rFonts w:cstheme="minorHAnsi"/>
          <w:sz w:val="24"/>
          <w:szCs w:val="24"/>
        </w:rPr>
      </w:pPr>
      <w:r>
        <w:rPr>
          <w:rFonts w:cstheme="minorHAnsi"/>
          <w:sz w:val="24"/>
          <w:szCs w:val="24"/>
        </w:rPr>
        <w:t xml:space="preserve">The greening of our industries will require very specific qualifications and skills, which need to be </w:t>
      </w:r>
      <w:r w:rsidRPr="00BE3D45">
        <w:rPr>
          <w:rFonts w:cstheme="minorHAnsi"/>
          <w:sz w:val="24"/>
          <w:szCs w:val="24"/>
        </w:rPr>
        <w:t xml:space="preserve">regulated. Within the current internal market competition model, the EFBWW cannot accept </w:t>
      </w:r>
      <w:r w:rsidRPr="00BE3D45">
        <w:rPr>
          <w:rFonts w:cstheme="minorHAnsi"/>
          <w:sz w:val="24"/>
          <w:szCs w:val="24"/>
        </w:rPr>
        <w:lastRenderedPageBreak/>
        <w:t>an unregulated competition between qualified and skilled workers and those who do not have these skills/qualifications. This challenge is particular</w:t>
      </w:r>
      <w:r>
        <w:rPr>
          <w:rFonts w:cstheme="minorHAnsi"/>
          <w:sz w:val="24"/>
          <w:szCs w:val="24"/>
        </w:rPr>
        <w:t>ly</w:t>
      </w:r>
      <w:r w:rsidRPr="00BE3D45">
        <w:rPr>
          <w:rFonts w:cstheme="minorHAnsi"/>
          <w:sz w:val="24"/>
          <w:szCs w:val="24"/>
        </w:rPr>
        <w:t xml:space="preserve"> important in the construction industry, where workers are highly mobile and social fraud is not uncommon. If we do not protect specific skills and qualifications, we will face</w:t>
      </w:r>
      <w:r>
        <w:rPr>
          <w:rFonts w:cstheme="minorHAnsi"/>
          <w:sz w:val="24"/>
          <w:szCs w:val="24"/>
        </w:rPr>
        <w:t xml:space="preserve"> social turbulences and</w:t>
      </w:r>
      <w:r w:rsidRPr="00BE3D45">
        <w:rPr>
          <w:rFonts w:cstheme="minorHAnsi"/>
          <w:sz w:val="24"/>
          <w:szCs w:val="24"/>
        </w:rPr>
        <w:t xml:space="preserve"> enormous competitive distortions. </w:t>
      </w:r>
    </w:p>
    <w:p w:rsidR="00343A7B" w:rsidRDefault="00343A7B" w:rsidP="00343A7B">
      <w:pPr>
        <w:spacing w:after="0" w:line="276" w:lineRule="auto"/>
        <w:jc w:val="both"/>
        <w:rPr>
          <w:rFonts w:cstheme="minorHAnsi"/>
          <w:sz w:val="24"/>
          <w:szCs w:val="24"/>
        </w:rPr>
      </w:pPr>
    </w:p>
    <w:p w:rsidR="002434C7" w:rsidRDefault="00343A7B" w:rsidP="002434C7">
      <w:pPr>
        <w:spacing w:after="0" w:line="276" w:lineRule="auto"/>
        <w:jc w:val="both"/>
        <w:rPr>
          <w:rFonts w:cstheme="minorHAnsi"/>
          <w:sz w:val="24"/>
          <w:szCs w:val="24"/>
        </w:rPr>
      </w:pPr>
      <w:r>
        <w:rPr>
          <w:rFonts w:cstheme="minorHAnsi"/>
          <w:sz w:val="24"/>
          <w:szCs w:val="24"/>
        </w:rPr>
        <w:t xml:space="preserve">The </w:t>
      </w:r>
      <w:r w:rsidRPr="00BE3D45">
        <w:rPr>
          <w:rFonts w:cstheme="minorHAnsi"/>
          <w:sz w:val="24"/>
          <w:szCs w:val="24"/>
        </w:rPr>
        <w:t xml:space="preserve">changing nature of work due to technological </w:t>
      </w:r>
      <w:r>
        <w:rPr>
          <w:rFonts w:cstheme="minorHAnsi"/>
          <w:sz w:val="24"/>
          <w:szCs w:val="24"/>
        </w:rPr>
        <w:t xml:space="preserve">and environmental </w:t>
      </w:r>
      <w:r w:rsidRPr="00BE3D45">
        <w:rPr>
          <w:rFonts w:cstheme="minorHAnsi"/>
          <w:sz w:val="24"/>
          <w:szCs w:val="24"/>
        </w:rPr>
        <w:t>change</w:t>
      </w:r>
      <w:r>
        <w:rPr>
          <w:rFonts w:cstheme="minorHAnsi"/>
          <w:sz w:val="24"/>
          <w:szCs w:val="24"/>
        </w:rPr>
        <w:t>s</w:t>
      </w:r>
      <w:r w:rsidRPr="00BE3D45">
        <w:rPr>
          <w:rFonts w:cstheme="minorHAnsi"/>
          <w:sz w:val="24"/>
          <w:szCs w:val="24"/>
        </w:rPr>
        <w:t xml:space="preserve"> will make the issue of new </w:t>
      </w:r>
      <w:r>
        <w:rPr>
          <w:rFonts w:cstheme="minorHAnsi"/>
          <w:sz w:val="24"/>
          <w:szCs w:val="24"/>
        </w:rPr>
        <w:t xml:space="preserve">skills and qualifications and the right for all workers to receive an </w:t>
      </w:r>
      <w:r w:rsidRPr="00BE3D45">
        <w:rPr>
          <w:rFonts w:cstheme="minorHAnsi"/>
          <w:sz w:val="24"/>
          <w:szCs w:val="24"/>
        </w:rPr>
        <w:t>adequate income</w:t>
      </w:r>
      <w:r>
        <w:rPr>
          <w:rFonts w:cstheme="minorHAnsi"/>
          <w:sz w:val="24"/>
          <w:szCs w:val="24"/>
        </w:rPr>
        <w:t xml:space="preserve">/protection </w:t>
      </w:r>
      <w:r w:rsidRPr="00BE3D45">
        <w:rPr>
          <w:rFonts w:cstheme="minorHAnsi"/>
          <w:sz w:val="24"/>
          <w:szCs w:val="24"/>
        </w:rPr>
        <w:t xml:space="preserve">a key debate for the next </w:t>
      </w:r>
      <w:r>
        <w:rPr>
          <w:rFonts w:cstheme="minorHAnsi"/>
          <w:sz w:val="24"/>
          <w:szCs w:val="24"/>
        </w:rPr>
        <w:t xml:space="preserve">decades, in which the </w:t>
      </w:r>
      <w:r w:rsidRPr="00BE3D45">
        <w:rPr>
          <w:rFonts w:cstheme="minorHAnsi"/>
          <w:sz w:val="24"/>
          <w:szCs w:val="24"/>
        </w:rPr>
        <w:t>social partners</w:t>
      </w:r>
      <w:r>
        <w:rPr>
          <w:rFonts w:cstheme="minorHAnsi"/>
          <w:sz w:val="24"/>
          <w:szCs w:val="24"/>
        </w:rPr>
        <w:t xml:space="preserve"> of our industries should take the lead</w:t>
      </w:r>
      <w:r w:rsidRPr="00BE3D45">
        <w:rPr>
          <w:rFonts w:cstheme="minorHAnsi"/>
          <w:sz w:val="24"/>
          <w:szCs w:val="24"/>
        </w:rPr>
        <w:t xml:space="preserve">. </w:t>
      </w:r>
    </w:p>
    <w:p w:rsidR="00227B40" w:rsidRPr="00165EED" w:rsidRDefault="00227B40" w:rsidP="002434C7">
      <w:pPr>
        <w:spacing w:after="0" w:line="276" w:lineRule="auto"/>
        <w:jc w:val="both"/>
        <w:rPr>
          <w:rFonts w:cstheme="minorHAnsi"/>
          <w:b/>
          <w:color w:val="538135" w:themeColor="accent6" w:themeShade="BF"/>
          <w:sz w:val="32"/>
          <w:szCs w:val="32"/>
        </w:rPr>
      </w:pPr>
    </w:p>
    <w:p w:rsidR="002434C7" w:rsidRPr="00165EED" w:rsidRDefault="001438C2" w:rsidP="002434C7">
      <w:pPr>
        <w:spacing w:after="0" w:line="276" w:lineRule="auto"/>
        <w:ind w:left="993" w:hanging="567"/>
        <w:jc w:val="both"/>
        <w:rPr>
          <w:rFonts w:cstheme="minorHAnsi"/>
          <w:b/>
          <w:color w:val="538135" w:themeColor="accent6" w:themeShade="BF"/>
          <w:sz w:val="36"/>
          <w:szCs w:val="36"/>
        </w:rPr>
      </w:pPr>
      <w:r>
        <w:rPr>
          <w:rFonts w:cstheme="minorHAnsi"/>
          <w:b/>
          <w:color w:val="538135" w:themeColor="accent6" w:themeShade="BF"/>
          <w:sz w:val="36"/>
          <w:szCs w:val="36"/>
        </w:rPr>
        <w:t>VII</w:t>
      </w:r>
      <w:r w:rsidR="00470709">
        <w:rPr>
          <w:rFonts w:cstheme="minorHAnsi"/>
          <w:b/>
          <w:color w:val="538135" w:themeColor="accent6" w:themeShade="BF"/>
          <w:sz w:val="36"/>
          <w:szCs w:val="36"/>
        </w:rPr>
        <w:t>I</w:t>
      </w:r>
      <w:r w:rsidR="002434C7">
        <w:rPr>
          <w:rFonts w:cstheme="minorHAnsi"/>
          <w:b/>
          <w:color w:val="538135" w:themeColor="accent6" w:themeShade="BF"/>
          <w:sz w:val="36"/>
          <w:szCs w:val="36"/>
        </w:rPr>
        <w:t>.</w:t>
      </w:r>
      <w:r w:rsidR="002434C7">
        <w:rPr>
          <w:rFonts w:cstheme="minorHAnsi"/>
          <w:b/>
          <w:color w:val="538135" w:themeColor="accent6" w:themeShade="BF"/>
          <w:sz w:val="36"/>
          <w:szCs w:val="36"/>
        </w:rPr>
        <w:tab/>
      </w:r>
      <w:r w:rsidR="002434C7" w:rsidRPr="00165EED">
        <w:rPr>
          <w:rFonts w:cstheme="minorHAnsi"/>
          <w:b/>
          <w:color w:val="538135" w:themeColor="accent6" w:themeShade="BF"/>
          <w:sz w:val="36"/>
          <w:szCs w:val="36"/>
        </w:rPr>
        <w:t>An opportunity to boost</w:t>
      </w:r>
      <w:r w:rsidR="00C554FB">
        <w:rPr>
          <w:rFonts w:cstheme="minorHAnsi"/>
          <w:b/>
          <w:color w:val="538135" w:themeColor="accent6" w:themeShade="BF"/>
          <w:sz w:val="36"/>
          <w:szCs w:val="36"/>
        </w:rPr>
        <w:t xml:space="preserve"> the</w:t>
      </w:r>
      <w:r w:rsidR="002434C7" w:rsidRPr="00165EED">
        <w:rPr>
          <w:rFonts w:cstheme="minorHAnsi"/>
          <w:b/>
          <w:color w:val="538135" w:themeColor="accent6" w:themeShade="BF"/>
          <w:sz w:val="36"/>
          <w:szCs w:val="36"/>
        </w:rPr>
        <w:t xml:space="preserve"> </w:t>
      </w:r>
      <w:proofErr w:type="spellStart"/>
      <w:r w:rsidR="002434C7" w:rsidRPr="00165EED">
        <w:rPr>
          <w:rFonts w:cstheme="minorHAnsi"/>
          <w:b/>
          <w:color w:val="538135" w:themeColor="accent6" w:themeShade="BF"/>
          <w:sz w:val="36"/>
          <w:szCs w:val="36"/>
        </w:rPr>
        <w:t>attractivity</w:t>
      </w:r>
      <w:proofErr w:type="spellEnd"/>
      <w:r w:rsidR="002434C7" w:rsidRPr="00165EED">
        <w:rPr>
          <w:rFonts w:cstheme="minorHAnsi"/>
          <w:b/>
          <w:color w:val="538135" w:themeColor="accent6" w:themeShade="BF"/>
          <w:sz w:val="36"/>
          <w:szCs w:val="36"/>
        </w:rPr>
        <w:t xml:space="preserve"> of </w:t>
      </w:r>
      <w:r w:rsidR="00724F27">
        <w:rPr>
          <w:rFonts w:cstheme="minorHAnsi"/>
          <w:b/>
          <w:color w:val="538135" w:themeColor="accent6" w:themeShade="BF"/>
          <w:sz w:val="36"/>
          <w:szCs w:val="36"/>
        </w:rPr>
        <w:t>our</w:t>
      </w:r>
      <w:r w:rsidR="002434C7" w:rsidRPr="00165EED">
        <w:rPr>
          <w:rFonts w:cstheme="minorHAnsi"/>
          <w:b/>
          <w:color w:val="538135" w:themeColor="accent6" w:themeShade="BF"/>
          <w:sz w:val="36"/>
          <w:szCs w:val="36"/>
        </w:rPr>
        <w:t xml:space="preserve"> industr</w:t>
      </w:r>
      <w:r w:rsidR="002434C7">
        <w:rPr>
          <w:rFonts w:cstheme="minorHAnsi"/>
          <w:b/>
          <w:color w:val="538135" w:themeColor="accent6" w:themeShade="BF"/>
          <w:sz w:val="36"/>
          <w:szCs w:val="36"/>
        </w:rPr>
        <w:t xml:space="preserve">ies </w:t>
      </w:r>
    </w:p>
    <w:p w:rsidR="002434C7" w:rsidRDefault="002434C7" w:rsidP="002434C7">
      <w:pPr>
        <w:spacing w:after="0" w:line="276" w:lineRule="auto"/>
        <w:jc w:val="both"/>
        <w:rPr>
          <w:rFonts w:cstheme="minorHAnsi"/>
          <w:sz w:val="24"/>
          <w:szCs w:val="24"/>
        </w:rPr>
      </w:pPr>
    </w:p>
    <w:p w:rsidR="002434C7" w:rsidRDefault="002434C7" w:rsidP="002434C7">
      <w:pPr>
        <w:tabs>
          <w:tab w:val="left" w:pos="2970"/>
        </w:tabs>
        <w:spacing w:after="0" w:line="276" w:lineRule="auto"/>
        <w:jc w:val="both"/>
        <w:rPr>
          <w:rFonts w:cs="Arial"/>
          <w:color w:val="000000" w:themeColor="text1"/>
          <w:sz w:val="24"/>
          <w:szCs w:val="24"/>
        </w:rPr>
      </w:pPr>
      <w:r w:rsidRPr="00822D89">
        <w:rPr>
          <w:rFonts w:cstheme="minorHAnsi"/>
          <w:iCs/>
          <w:color w:val="000000" w:themeColor="text1"/>
          <w:sz w:val="24"/>
          <w:szCs w:val="24"/>
        </w:rPr>
        <w:t>Despite many positive actions</w:t>
      </w:r>
      <w:r w:rsidR="00724F27">
        <w:rPr>
          <w:rFonts w:cstheme="minorHAnsi"/>
          <w:iCs/>
          <w:color w:val="000000" w:themeColor="text1"/>
          <w:sz w:val="24"/>
          <w:szCs w:val="24"/>
        </w:rPr>
        <w:t>, our</w:t>
      </w:r>
      <w:r w:rsidRPr="00822D89">
        <w:rPr>
          <w:rFonts w:cstheme="minorHAnsi"/>
          <w:iCs/>
          <w:color w:val="000000" w:themeColor="text1"/>
          <w:sz w:val="24"/>
          <w:szCs w:val="24"/>
        </w:rPr>
        <w:t xml:space="preserve"> industr</w:t>
      </w:r>
      <w:r w:rsidR="00724F27">
        <w:rPr>
          <w:rFonts w:cstheme="minorHAnsi"/>
          <w:iCs/>
          <w:color w:val="000000" w:themeColor="text1"/>
          <w:sz w:val="24"/>
          <w:szCs w:val="24"/>
        </w:rPr>
        <w:t>ies</w:t>
      </w:r>
      <w:r w:rsidRPr="00822D89">
        <w:rPr>
          <w:rFonts w:cstheme="minorHAnsi"/>
          <w:iCs/>
          <w:color w:val="111111"/>
          <w:sz w:val="24"/>
          <w:szCs w:val="24"/>
          <w:shd w:val="clear" w:color="auto" w:fill="FFFFFF"/>
        </w:rPr>
        <w:t xml:space="preserve"> do not seem to enjoy a positive image</w:t>
      </w:r>
      <w:r w:rsidRPr="00822D89">
        <w:rPr>
          <w:rFonts w:cstheme="minorHAnsi"/>
          <w:sz w:val="24"/>
          <w:szCs w:val="24"/>
        </w:rPr>
        <w:t xml:space="preserve">. This negative </w:t>
      </w:r>
      <w:r>
        <w:rPr>
          <w:rFonts w:cstheme="minorHAnsi"/>
          <w:sz w:val="24"/>
          <w:szCs w:val="24"/>
        </w:rPr>
        <w:t xml:space="preserve">perception </w:t>
      </w:r>
      <w:r w:rsidRPr="00822D89">
        <w:rPr>
          <w:rFonts w:cstheme="minorHAnsi"/>
          <w:sz w:val="24"/>
          <w:szCs w:val="24"/>
        </w:rPr>
        <w:t>does not need to exist and can be tackled. The implementation of the EG</w:t>
      </w:r>
      <w:r w:rsidR="00724F27">
        <w:rPr>
          <w:rFonts w:cstheme="minorHAnsi"/>
          <w:sz w:val="24"/>
          <w:szCs w:val="24"/>
        </w:rPr>
        <w:t>D</w:t>
      </w:r>
      <w:r w:rsidRPr="00822D89">
        <w:rPr>
          <w:rFonts w:cstheme="minorHAnsi"/>
          <w:sz w:val="24"/>
          <w:szCs w:val="24"/>
        </w:rPr>
        <w:t xml:space="preserve"> in</w:t>
      </w:r>
      <w:r w:rsidR="008E05D3">
        <w:rPr>
          <w:rFonts w:cstheme="minorHAnsi"/>
          <w:sz w:val="24"/>
          <w:szCs w:val="24"/>
        </w:rPr>
        <w:t xml:space="preserve"> </w:t>
      </w:r>
      <w:r w:rsidR="00724F27">
        <w:rPr>
          <w:rFonts w:cstheme="minorHAnsi"/>
          <w:sz w:val="24"/>
          <w:szCs w:val="24"/>
        </w:rPr>
        <w:t xml:space="preserve">our </w:t>
      </w:r>
      <w:r w:rsidRPr="00822D89">
        <w:rPr>
          <w:rFonts w:cstheme="minorHAnsi"/>
          <w:sz w:val="24"/>
          <w:szCs w:val="24"/>
        </w:rPr>
        <w:t>industr</w:t>
      </w:r>
      <w:r w:rsidR="00724F27">
        <w:rPr>
          <w:rFonts w:cstheme="minorHAnsi"/>
          <w:sz w:val="24"/>
          <w:szCs w:val="24"/>
        </w:rPr>
        <w:t>ies</w:t>
      </w:r>
      <w:r w:rsidRPr="00822D89">
        <w:rPr>
          <w:rFonts w:cstheme="minorHAnsi"/>
          <w:sz w:val="24"/>
          <w:szCs w:val="24"/>
        </w:rPr>
        <w:t xml:space="preserve"> offer</w:t>
      </w:r>
      <w:r w:rsidR="00B45A02">
        <w:rPr>
          <w:rFonts w:cstheme="minorHAnsi"/>
          <w:sz w:val="24"/>
          <w:szCs w:val="24"/>
        </w:rPr>
        <w:t>s</w:t>
      </w:r>
      <w:r w:rsidRPr="00822D89">
        <w:rPr>
          <w:rFonts w:cstheme="minorHAnsi"/>
          <w:sz w:val="24"/>
          <w:szCs w:val="24"/>
        </w:rPr>
        <w:t xml:space="preserve"> tremendous possibilities to improve th</w:t>
      </w:r>
      <w:r w:rsidR="008E05D3">
        <w:rPr>
          <w:rFonts w:cstheme="minorHAnsi"/>
          <w:sz w:val="24"/>
          <w:szCs w:val="24"/>
        </w:rPr>
        <w:t>is</w:t>
      </w:r>
      <w:r w:rsidRPr="00822D89">
        <w:rPr>
          <w:rFonts w:cstheme="minorHAnsi"/>
          <w:sz w:val="24"/>
          <w:szCs w:val="24"/>
        </w:rPr>
        <w:t xml:space="preserve"> image</w:t>
      </w:r>
      <w:r w:rsidR="008E05D3">
        <w:rPr>
          <w:rFonts w:cstheme="minorHAnsi"/>
          <w:sz w:val="24"/>
          <w:szCs w:val="24"/>
        </w:rPr>
        <w:t>.</w:t>
      </w:r>
      <w:r w:rsidRPr="00822D89">
        <w:rPr>
          <w:rFonts w:cstheme="minorHAnsi"/>
          <w:sz w:val="24"/>
          <w:szCs w:val="24"/>
        </w:rPr>
        <w:t xml:space="preserve"> </w:t>
      </w:r>
      <w:r w:rsidRPr="00822D89">
        <w:rPr>
          <w:rFonts w:cs="Arial"/>
          <w:color w:val="000000" w:themeColor="text1"/>
          <w:sz w:val="24"/>
          <w:szCs w:val="24"/>
        </w:rPr>
        <w:t xml:space="preserve">The changes in demand due to the “greening” of the economy and of jobs represent, on the one hand, a significant opportunity for </w:t>
      </w:r>
      <w:r>
        <w:rPr>
          <w:rFonts w:cs="Arial"/>
          <w:color w:val="000000" w:themeColor="text1"/>
          <w:sz w:val="24"/>
          <w:szCs w:val="24"/>
        </w:rPr>
        <w:t>workers</w:t>
      </w:r>
      <w:r w:rsidRPr="00822D89">
        <w:rPr>
          <w:rFonts w:cs="Arial"/>
          <w:color w:val="000000" w:themeColor="text1"/>
          <w:sz w:val="24"/>
          <w:szCs w:val="24"/>
        </w:rPr>
        <w:t xml:space="preserve"> in</w:t>
      </w:r>
      <w:r w:rsidR="008E05D3">
        <w:rPr>
          <w:rFonts w:cs="Arial"/>
          <w:color w:val="000000" w:themeColor="text1"/>
          <w:sz w:val="24"/>
          <w:szCs w:val="24"/>
        </w:rPr>
        <w:t xml:space="preserve"> our industries in</w:t>
      </w:r>
      <w:r w:rsidRPr="00822D89">
        <w:rPr>
          <w:rFonts w:cs="Arial"/>
          <w:color w:val="000000" w:themeColor="text1"/>
          <w:sz w:val="24"/>
          <w:szCs w:val="24"/>
        </w:rPr>
        <w:t xml:space="preserve"> terms of activity and creation of new jobs, but, on the other hand, they will also have an impact </w:t>
      </w:r>
      <w:r w:rsidR="0033440F">
        <w:rPr>
          <w:rFonts w:cs="Arial"/>
          <w:color w:val="000000" w:themeColor="text1"/>
          <w:sz w:val="24"/>
          <w:szCs w:val="24"/>
        </w:rPr>
        <w:t>o</w:t>
      </w:r>
      <w:r w:rsidRPr="00822D89">
        <w:rPr>
          <w:rFonts w:cs="Arial"/>
          <w:color w:val="000000" w:themeColor="text1"/>
          <w:sz w:val="24"/>
          <w:szCs w:val="24"/>
        </w:rPr>
        <w:t>n the organi</w:t>
      </w:r>
      <w:r w:rsidR="009C196C">
        <w:rPr>
          <w:rFonts w:cs="Arial"/>
          <w:color w:val="000000" w:themeColor="text1"/>
          <w:sz w:val="24"/>
          <w:szCs w:val="24"/>
        </w:rPr>
        <w:t>z</w:t>
      </w:r>
      <w:r w:rsidRPr="00822D89">
        <w:rPr>
          <w:rFonts w:cs="Arial"/>
          <w:color w:val="000000" w:themeColor="text1"/>
          <w:sz w:val="24"/>
          <w:szCs w:val="24"/>
        </w:rPr>
        <w:t xml:space="preserve">ation of </w:t>
      </w:r>
      <w:r>
        <w:rPr>
          <w:rFonts w:cs="Arial"/>
          <w:color w:val="000000" w:themeColor="text1"/>
          <w:sz w:val="24"/>
          <w:szCs w:val="24"/>
        </w:rPr>
        <w:t xml:space="preserve">work, </w:t>
      </w:r>
      <w:r w:rsidRPr="00822D89">
        <w:rPr>
          <w:rFonts w:cs="Arial"/>
          <w:color w:val="000000" w:themeColor="text1"/>
          <w:sz w:val="24"/>
          <w:szCs w:val="24"/>
        </w:rPr>
        <w:t>the working conditions</w:t>
      </w:r>
      <w:r>
        <w:rPr>
          <w:rFonts w:cs="Arial"/>
          <w:color w:val="000000" w:themeColor="text1"/>
          <w:sz w:val="24"/>
          <w:szCs w:val="24"/>
        </w:rPr>
        <w:t xml:space="preserve"> and </w:t>
      </w:r>
      <w:r w:rsidR="00212BC9">
        <w:rPr>
          <w:rFonts w:cs="Arial"/>
          <w:color w:val="000000" w:themeColor="text1"/>
          <w:sz w:val="24"/>
          <w:szCs w:val="24"/>
        </w:rPr>
        <w:t>h</w:t>
      </w:r>
      <w:r w:rsidRPr="00822D89">
        <w:rPr>
          <w:rFonts w:cs="Arial"/>
          <w:color w:val="000000" w:themeColor="text1"/>
          <w:sz w:val="24"/>
          <w:szCs w:val="24"/>
        </w:rPr>
        <w:t xml:space="preserve">ealth and </w:t>
      </w:r>
      <w:r w:rsidR="00212BC9">
        <w:rPr>
          <w:rFonts w:cs="Arial"/>
          <w:color w:val="000000" w:themeColor="text1"/>
          <w:sz w:val="24"/>
          <w:szCs w:val="24"/>
        </w:rPr>
        <w:t>s</w:t>
      </w:r>
      <w:r w:rsidRPr="00822D89">
        <w:rPr>
          <w:rFonts w:cs="Arial"/>
          <w:color w:val="000000" w:themeColor="text1"/>
          <w:sz w:val="24"/>
          <w:szCs w:val="24"/>
        </w:rPr>
        <w:t>afety conditions, etc.</w:t>
      </w:r>
      <w:r>
        <w:rPr>
          <w:rFonts w:cs="Arial"/>
          <w:color w:val="000000" w:themeColor="text1"/>
          <w:sz w:val="24"/>
          <w:szCs w:val="24"/>
        </w:rPr>
        <w:t xml:space="preserve"> </w:t>
      </w:r>
    </w:p>
    <w:p w:rsidR="00C554FB" w:rsidRDefault="00C554FB" w:rsidP="00C554FB">
      <w:pPr>
        <w:tabs>
          <w:tab w:val="left" w:pos="2970"/>
        </w:tabs>
        <w:spacing w:after="0" w:line="276" w:lineRule="auto"/>
        <w:jc w:val="both"/>
        <w:rPr>
          <w:rFonts w:cs="Arial"/>
          <w:color w:val="000000" w:themeColor="text1"/>
          <w:sz w:val="24"/>
          <w:szCs w:val="24"/>
          <w:highlight w:val="yellow"/>
        </w:rPr>
      </w:pPr>
    </w:p>
    <w:p w:rsidR="00C554FB" w:rsidRPr="00227B40" w:rsidRDefault="00B45A02" w:rsidP="00C554FB">
      <w:pPr>
        <w:tabs>
          <w:tab w:val="left" w:pos="2970"/>
        </w:tabs>
        <w:spacing w:after="0" w:line="276" w:lineRule="auto"/>
        <w:jc w:val="both"/>
        <w:rPr>
          <w:rFonts w:cstheme="minorHAnsi"/>
          <w:sz w:val="24"/>
          <w:szCs w:val="24"/>
        </w:rPr>
      </w:pPr>
      <w:r w:rsidRPr="00227B40">
        <w:rPr>
          <w:rFonts w:cstheme="minorHAnsi"/>
          <w:sz w:val="24"/>
          <w:szCs w:val="24"/>
        </w:rPr>
        <w:t>Creat</w:t>
      </w:r>
      <w:r w:rsidR="00125745">
        <w:rPr>
          <w:rFonts w:cstheme="minorHAnsi"/>
          <w:sz w:val="24"/>
          <w:szCs w:val="24"/>
        </w:rPr>
        <w:t>ing</w:t>
      </w:r>
      <w:r w:rsidRPr="00227B40">
        <w:rPr>
          <w:rFonts w:cstheme="minorHAnsi"/>
          <w:sz w:val="24"/>
          <w:szCs w:val="24"/>
        </w:rPr>
        <w:t xml:space="preserve"> more</w:t>
      </w:r>
      <w:r w:rsidR="00542764" w:rsidRPr="00227B40">
        <w:rPr>
          <w:rFonts w:cstheme="minorHAnsi"/>
          <w:sz w:val="24"/>
          <w:szCs w:val="24"/>
        </w:rPr>
        <w:t xml:space="preserve"> quality</w:t>
      </w:r>
      <w:r w:rsidR="00C554FB" w:rsidRPr="00227B40">
        <w:rPr>
          <w:rFonts w:cstheme="minorHAnsi"/>
          <w:sz w:val="24"/>
          <w:szCs w:val="24"/>
        </w:rPr>
        <w:t xml:space="preserve"> jobs that contribute to a carbon neutral society to combat climate change</w:t>
      </w:r>
      <w:r w:rsidR="00125745">
        <w:rPr>
          <w:rFonts w:cstheme="minorHAnsi"/>
          <w:sz w:val="24"/>
          <w:szCs w:val="24"/>
        </w:rPr>
        <w:t>,</w:t>
      </w:r>
      <w:r w:rsidR="00C554FB" w:rsidRPr="00227B40">
        <w:rPr>
          <w:rFonts w:cstheme="minorHAnsi"/>
          <w:sz w:val="24"/>
          <w:szCs w:val="24"/>
        </w:rPr>
        <w:t xml:space="preserve"> </w:t>
      </w:r>
      <w:r w:rsidRPr="00227B40">
        <w:rPr>
          <w:rFonts w:cstheme="minorHAnsi"/>
          <w:sz w:val="24"/>
          <w:szCs w:val="24"/>
        </w:rPr>
        <w:t xml:space="preserve">could give a more </w:t>
      </w:r>
      <w:r w:rsidR="00C554FB" w:rsidRPr="00227B40">
        <w:rPr>
          <w:rFonts w:cstheme="minorHAnsi"/>
          <w:sz w:val="24"/>
          <w:szCs w:val="24"/>
        </w:rPr>
        <w:t>positive image</w:t>
      </w:r>
      <w:r w:rsidRPr="00227B40">
        <w:rPr>
          <w:rFonts w:cstheme="minorHAnsi"/>
          <w:sz w:val="24"/>
          <w:szCs w:val="24"/>
        </w:rPr>
        <w:t xml:space="preserve"> </w:t>
      </w:r>
      <w:r w:rsidR="00125745">
        <w:rPr>
          <w:rFonts w:cstheme="minorHAnsi"/>
          <w:sz w:val="24"/>
          <w:szCs w:val="24"/>
        </w:rPr>
        <w:t>to</w:t>
      </w:r>
      <w:r w:rsidRPr="00227B40">
        <w:rPr>
          <w:rFonts w:cstheme="minorHAnsi"/>
          <w:sz w:val="24"/>
          <w:szCs w:val="24"/>
        </w:rPr>
        <w:t xml:space="preserve"> our industries. </w:t>
      </w:r>
    </w:p>
    <w:p w:rsidR="002434C7" w:rsidRDefault="002434C7" w:rsidP="002434C7">
      <w:pPr>
        <w:tabs>
          <w:tab w:val="left" w:pos="2970"/>
        </w:tabs>
        <w:spacing w:after="0" w:line="276" w:lineRule="auto"/>
        <w:jc w:val="both"/>
        <w:rPr>
          <w:rFonts w:cs="Arial"/>
          <w:color w:val="000000" w:themeColor="text1"/>
          <w:sz w:val="24"/>
          <w:szCs w:val="24"/>
        </w:rPr>
      </w:pPr>
    </w:p>
    <w:p w:rsidR="002434C7" w:rsidRPr="002401A2" w:rsidRDefault="002434C7" w:rsidP="002401A2">
      <w:pPr>
        <w:pStyle w:val="PargrafodaLista"/>
        <w:numPr>
          <w:ilvl w:val="0"/>
          <w:numId w:val="25"/>
        </w:numPr>
        <w:tabs>
          <w:tab w:val="left" w:pos="2970"/>
        </w:tabs>
        <w:spacing w:after="0" w:line="276" w:lineRule="auto"/>
        <w:jc w:val="both"/>
        <w:rPr>
          <w:rFonts w:cs="Arial"/>
          <w:color w:val="000000" w:themeColor="text1"/>
          <w:sz w:val="24"/>
          <w:szCs w:val="24"/>
          <w:u w:val="single"/>
        </w:rPr>
      </w:pPr>
      <w:r w:rsidRPr="002401A2">
        <w:rPr>
          <w:rFonts w:cs="Arial"/>
          <w:color w:val="000000" w:themeColor="text1"/>
          <w:sz w:val="24"/>
          <w:szCs w:val="24"/>
          <w:u w:val="single"/>
        </w:rPr>
        <w:t>Attain more gender equality</w:t>
      </w:r>
    </w:p>
    <w:p w:rsidR="002401A2" w:rsidRPr="002401A2" w:rsidRDefault="002401A2" w:rsidP="002401A2">
      <w:pPr>
        <w:pStyle w:val="PargrafodaLista"/>
        <w:tabs>
          <w:tab w:val="left" w:pos="2970"/>
        </w:tabs>
        <w:spacing w:after="0" w:line="276" w:lineRule="auto"/>
        <w:jc w:val="both"/>
        <w:rPr>
          <w:rFonts w:cs="Arial"/>
          <w:color w:val="000000" w:themeColor="text1"/>
          <w:sz w:val="24"/>
          <w:szCs w:val="24"/>
          <w:u w:val="single"/>
        </w:rPr>
      </w:pPr>
    </w:p>
    <w:p w:rsidR="002434C7" w:rsidRDefault="00821340" w:rsidP="002434C7">
      <w:pPr>
        <w:spacing w:after="0" w:line="276" w:lineRule="auto"/>
        <w:jc w:val="both"/>
        <w:rPr>
          <w:rFonts w:cstheme="minorHAnsi"/>
          <w:sz w:val="24"/>
          <w:szCs w:val="24"/>
        </w:rPr>
      </w:pPr>
      <w:r>
        <w:rPr>
          <w:rFonts w:cstheme="minorHAnsi"/>
          <w:sz w:val="24"/>
          <w:szCs w:val="24"/>
        </w:rPr>
        <w:t>Currently female workers represent around 10% of the total construction workforce and around 30% of the wood and furniture sector</w:t>
      </w:r>
      <w:r w:rsidRPr="00836428">
        <w:rPr>
          <w:rFonts w:cstheme="minorHAnsi"/>
          <w:sz w:val="24"/>
          <w:szCs w:val="24"/>
        </w:rPr>
        <w:t xml:space="preserve">. </w:t>
      </w:r>
      <w:r w:rsidR="000D7FDA">
        <w:rPr>
          <w:rFonts w:cstheme="minorHAnsi"/>
          <w:sz w:val="24"/>
          <w:szCs w:val="24"/>
        </w:rPr>
        <w:t xml:space="preserve">Greening and digitalisation of our industries can offer </w:t>
      </w:r>
      <w:r w:rsidR="002434C7" w:rsidRPr="00836428">
        <w:rPr>
          <w:rFonts w:cstheme="minorHAnsi"/>
          <w:sz w:val="24"/>
          <w:szCs w:val="24"/>
        </w:rPr>
        <w:t xml:space="preserve">major </w:t>
      </w:r>
      <w:r>
        <w:rPr>
          <w:rFonts w:cstheme="minorHAnsi"/>
          <w:sz w:val="24"/>
          <w:szCs w:val="24"/>
        </w:rPr>
        <w:t xml:space="preserve">professional </w:t>
      </w:r>
      <w:r w:rsidR="002434C7" w:rsidRPr="00836428">
        <w:rPr>
          <w:rFonts w:cstheme="minorHAnsi"/>
          <w:sz w:val="24"/>
          <w:szCs w:val="24"/>
        </w:rPr>
        <w:t>opportunit</w:t>
      </w:r>
      <w:r w:rsidR="000D7FDA">
        <w:rPr>
          <w:rFonts w:cstheme="minorHAnsi"/>
          <w:sz w:val="24"/>
          <w:szCs w:val="24"/>
        </w:rPr>
        <w:t>ies</w:t>
      </w:r>
      <w:r>
        <w:rPr>
          <w:rFonts w:cstheme="minorHAnsi"/>
          <w:sz w:val="24"/>
          <w:szCs w:val="24"/>
        </w:rPr>
        <w:t>. Development of new attractive professions could</w:t>
      </w:r>
      <w:r w:rsidR="00212BC9">
        <w:rPr>
          <w:rFonts w:cstheme="minorHAnsi"/>
          <w:sz w:val="24"/>
          <w:szCs w:val="24"/>
        </w:rPr>
        <w:t xml:space="preserve"> </w:t>
      </w:r>
      <w:r w:rsidR="00212BC9" w:rsidRPr="008B44E1">
        <w:rPr>
          <w:rFonts w:cstheme="minorHAnsi"/>
          <w:sz w:val="24"/>
          <w:szCs w:val="24"/>
        </w:rPr>
        <w:t>potentially</w:t>
      </w:r>
      <w:r>
        <w:rPr>
          <w:rFonts w:cstheme="minorHAnsi"/>
          <w:sz w:val="24"/>
          <w:szCs w:val="24"/>
        </w:rPr>
        <w:t xml:space="preserve"> </w:t>
      </w:r>
      <w:r w:rsidR="002434C7" w:rsidRPr="00836428">
        <w:rPr>
          <w:rFonts w:cstheme="minorHAnsi"/>
          <w:sz w:val="24"/>
          <w:szCs w:val="24"/>
        </w:rPr>
        <w:t>increase the number of female workers</w:t>
      </w:r>
      <w:r>
        <w:rPr>
          <w:rFonts w:cstheme="minorHAnsi"/>
          <w:sz w:val="24"/>
          <w:szCs w:val="24"/>
        </w:rPr>
        <w:t xml:space="preserve"> in our sectors. </w:t>
      </w:r>
      <w:r w:rsidR="002434C7">
        <w:rPr>
          <w:rFonts w:cstheme="minorHAnsi"/>
          <w:sz w:val="24"/>
          <w:szCs w:val="24"/>
        </w:rPr>
        <w:t xml:space="preserve">This will demand a transformation of construction, both mentally but also in the specific </w:t>
      </w:r>
      <w:r w:rsidR="0016025B">
        <w:rPr>
          <w:rFonts w:cstheme="minorHAnsi"/>
          <w:sz w:val="24"/>
          <w:szCs w:val="24"/>
        </w:rPr>
        <w:t xml:space="preserve">organisation </w:t>
      </w:r>
      <w:r w:rsidR="002434C7">
        <w:rPr>
          <w:rFonts w:cstheme="minorHAnsi"/>
          <w:sz w:val="24"/>
          <w:szCs w:val="24"/>
        </w:rPr>
        <w:t>of the work on construction sites</w:t>
      </w:r>
      <w:r w:rsidR="00AC4F67">
        <w:rPr>
          <w:rFonts w:cstheme="minorHAnsi"/>
          <w:sz w:val="24"/>
          <w:szCs w:val="24"/>
        </w:rPr>
        <w:t xml:space="preserve"> and in companies</w:t>
      </w:r>
      <w:r w:rsidR="002434C7">
        <w:rPr>
          <w:rFonts w:cstheme="minorHAnsi"/>
          <w:sz w:val="24"/>
          <w:szCs w:val="24"/>
        </w:rPr>
        <w:t xml:space="preserve"> taking into account and </w:t>
      </w:r>
      <w:r w:rsidR="002434C7" w:rsidRPr="00836428">
        <w:rPr>
          <w:rFonts w:cstheme="minorHAnsi"/>
          <w:sz w:val="24"/>
          <w:szCs w:val="24"/>
        </w:rPr>
        <w:t>accommodat</w:t>
      </w:r>
      <w:r w:rsidR="002434C7">
        <w:rPr>
          <w:rFonts w:cstheme="minorHAnsi"/>
          <w:sz w:val="24"/>
          <w:szCs w:val="24"/>
        </w:rPr>
        <w:t xml:space="preserve">ing </w:t>
      </w:r>
      <w:r w:rsidR="002434C7" w:rsidRPr="00836428">
        <w:rPr>
          <w:rFonts w:cstheme="minorHAnsi"/>
          <w:sz w:val="24"/>
          <w:szCs w:val="24"/>
        </w:rPr>
        <w:t xml:space="preserve">specific needs </w:t>
      </w:r>
      <w:r w:rsidR="00125745">
        <w:rPr>
          <w:rFonts w:cstheme="minorHAnsi"/>
          <w:sz w:val="24"/>
          <w:szCs w:val="24"/>
        </w:rPr>
        <w:t>of</w:t>
      </w:r>
      <w:r w:rsidR="002434C7" w:rsidRPr="00836428">
        <w:rPr>
          <w:rFonts w:cstheme="minorHAnsi"/>
          <w:sz w:val="24"/>
          <w:szCs w:val="24"/>
        </w:rPr>
        <w:t xml:space="preserve"> female workers</w:t>
      </w:r>
      <w:r w:rsidR="002434C7">
        <w:rPr>
          <w:rFonts w:cstheme="minorHAnsi"/>
          <w:sz w:val="24"/>
          <w:szCs w:val="24"/>
        </w:rPr>
        <w:t>.</w:t>
      </w:r>
    </w:p>
    <w:p w:rsidR="002434C7" w:rsidRDefault="002434C7" w:rsidP="002434C7">
      <w:pPr>
        <w:spacing w:after="0" w:line="276" w:lineRule="auto"/>
        <w:jc w:val="both"/>
        <w:rPr>
          <w:rFonts w:cstheme="minorHAnsi"/>
          <w:sz w:val="24"/>
          <w:szCs w:val="24"/>
        </w:rPr>
      </w:pPr>
    </w:p>
    <w:p w:rsidR="002434C7" w:rsidRDefault="002434C7" w:rsidP="002434C7">
      <w:pPr>
        <w:spacing w:after="0" w:line="276" w:lineRule="auto"/>
        <w:jc w:val="both"/>
        <w:rPr>
          <w:rFonts w:cstheme="minorHAnsi"/>
          <w:sz w:val="24"/>
          <w:szCs w:val="24"/>
        </w:rPr>
      </w:pPr>
      <w:r>
        <w:rPr>
          <w:rFonts w:cstheme="minorHAnsi"/>
          <w:sz w:val="24"/>
          <w:szCs w:val="24"/>
        </w:rPr>
        <w:t>Another key element to make</w:t>
      </w:r>
      <w:r w:rsidR="00AC4F67">
        <w:rPr>
          <w:rFonts w:cstheme="minorHAnsi"/>
          <w:sz w:val="24"/>
          <w:szCs w:val="24"/>
        </w:rPr>
        <w:t xml:space="preserve"> our</w:t>
      </w:r>
      <w:r>
        <w:rPr>
          <w:rFonts w:cstheme="minorHAnsi"/>
          <w:sz w:val="24"/>
          <w:szCs w:val="24"/>
        </w:rPr>
        <w:t xml:space="preserve"> industr</w:t>
      </w:r>
      <w:r w:rsidR="00AC4F67">
        <w:rPr>
          <w:rFonts w:cstheme="minorHAnsi"/>
          <w:sz w:val="24"/>
          <w:szCs w:val="24"/>
        </w:rPr>
        <w:t>ies</w:t>
      </w:r>
      <w:r>
        <w:rPr>
          <w:rFonts w:cstheme="minorHAnsi"/>
          <w:sz w:val="24"/>
          <w:szCs w:val="24"/>
        </w:rPr>
        <w:t xml:space="preserve"> more attractive to female workers is the</w:t>
      </w:r>
      <w:r w:rsidRPr="00836428">
        <w:rPr>
          <w:rFonts w:cstheme="minorHAnsi"/>
          <w:sz w:val="24"/>
          <w:szCs w:val="24"/>
        </w:rPr>
        <w:t xml:space="preserve"> develop</w:t>
      </w:r>
      <w:r>
        <w:rPr>
          <w:rFonts w:cstheme="minorHAnsi"/>
          <w:sz w:val="24"/>
          <w:szCs w:val="24"/>
        </w:rPr>
        <w:t>ment</w:t>
      </w:r>
      <w:r w:rsidRPr="00836428">
        <w:rPr>
          <w:rFonts w:cstheme="minorHAnsi"/>
          <w:sz w:val="24"/>
          <w:szCs w:val="24"/>
        </w:rPr>
        <w:t xml:space="preserve"> </w:t>
      </w:r>
      <w:r>
        <w:rPr>
          <w:rFonts w:cstheme="minorHAnsi"/>
          <w:sz w:val="24"/>
          <w:szCs w:val="24"/>
        </w:rPr>
        <w:t xml:space="preserve">of </w:t>
      </w:r>
      <w:r w:rsidRPr="00836428">
        <w:rPr>
          <w:rFonts w:cstheme="minorHAnsi"/>
          <w:sz w:val="24"/>
          <w:szCs w:val="24"/>
        </w:rPr>
        <w:t>working arrangements</w:t>
      </w:r>
      <w:r w:rsidR="0016025B">
        <w:rPr>
          <w:rFonts w:cstheme="minorHAnsi"/>
          <w:sz w:val="24"/>
          <w:szCs w:val="24"/>
        </w:rPr>
        <w:t>,</w:t>
      </w:r>
      <w:r w:rsidRPr="00836428">
        <w:rPr>
          <w:rFonts w:cstheme="minorHAnsi"/>
          <w:sz w:val="24"/>
          <w:szCs w:val="24"/>
        </w:rPr>
        <w:t xml:space="preserve"> which allow a better professional and private life balance. </w:t>
      </w:r>
      <w:r>
        <w:rPr>
          <w:rFonts w:cstheme="minorHAnsi"/>
          <w:sz w:val="24"/>
          <w:szCs w:val="24"/>
        </w:rPr>
        <w:t xml:space="preserve">This is of equal importance for male and especially young workers. </w:t>
      </w:r>
      <w:r w:rsidRPr="00836428">
        <w:rPr>
          <w:rFonts w:cstheme="minorHAnsi"/>
          <w:sz w:val="24"/>
          <w:szCs w:val="24"/>
        </w:rPr>
        <w:t xml:space="preserve"> </w:t>
      </w:r>
    </w:p>
    <w:p w:rsidR="002434C7" w:rsidRDefault="002434C7" w:rsidP="002434C7">
      <w:pPr>
        <w:spacing w:after="0" w:line="276" w:lineRule="auto"/>
        <w:jc w:val="both"/>
        <w:rPr>
          <w:rFonts w:cstheme="minorHAnsi"/>
          <w:sz w:val="24"/>
          <w:szCs w:val="24"/>
        </w:rPr>
      </w:pPr>
    </w:p>
    <w:p w:rsidR="002434C7" w:rsidRPr="0022728C" w:rsidRDefault="002434C7" w:rsidP="0022728C">
      <w:pPr>
        <w:pStyle w:val="PargrafodaLista"/>
        <w:numPr>
          <w:ilvl w:val="0"/>
          <w:numId w:val="25"/>
        </w:numPr>
        <w:tabs>
          <w:tab w:val="left" w:pos="2970"/>
        </w:tabs>
        <w:spacing w:after="0" w:line="276" w:lineRule="auto"/>
        <w:jc w:val="both"/>
        <w:rPr>
          <w:rFonts w:cs="Arial"/>
          <w:color w:val="000000" w:themeColor="text1"/>
          <w:sz w:val="24"/>
          <w:szCs w:val="24"/>
          <w:u w:val="single"/>
        </w:rPr>
      </w:pPr>
      <w:r w:rsidRPr="0022728C">
        <w:rPr>
          <w:rFonts w:cs="Arial"/>
          <w:color w:val="000000" w:themeColor="text1"/>
          <w:sz w:val="24"/>
          <w:szCs w:val="24"/>
          <w:u w:val="single"/>
        </w:rPr>
        <w:t>Increasing the number and the quality of apprenticeships</w:t>
      </w:r>
    </w:p>
    <w:p w:rsidR="002401A2" w:rsidRPr="002401A2" w:rsidRDefault="002401A2" w:rsidP="002434C7">
      <w:pPr>
        <w:spacing w:after="0" w:line="276" w:lineRule="auto"/>
        <w:jc w:val="both"/>
        <w:rPr>
          <w:rFonts w:cs="Arial"/>
          <w:bCs/>
          <w:iCs/>
          <w:color w:val="000000" w:themeColor="text1"/>
          <w:sz w:val="24"/>
          <w:szCs w:val="24"/>
          <w:u w:val="single"/>
        </w:rPr>
      </w:pPr>
    </w:p>
    <w:p w:rsidR="002434C7" w:rsidRDefault="002434C7" w:rsidP="002434C7">
      <w:pPr>
        <w:spacing w:after="0" w:line="276" w:lineRule="auto"/>
        <w:jc w:val="both"/>
        <w:rPr>
          <w:rFonts w:cs="Arial"/>
          <w:color w:val="000000" w:themeColor="text1"/>
          <w:sz w:val="24"/>
          <w:szCs w:val="24"/>
        </w:rPr>
      </w:pPr>
      <w:r w:rsidRPr="00B21E43">
        <w:rPr>
          <w:rFonts w:cs="Arial"/>
          <w:color w:val="000000" w:themeColor="text1"/>
          <w:sz w:val="24"/>
          <w:szCs w:val="24"/>
        </w:rPr>
        <w:t>The development of high</w:t>
      </w:r>
      <w:r w:rsidR="00AC4F67">
        <w:rPr>
          <w:rFonts w:cs="Arial"/>
          <w:color w:val="000000" w:themeColor="text1"/>
          <w:sz w:val="24"/>
          <w:szCs w:val="24"/>
        </w:rPr>
        <w:t>-</w:t>
      </w:r>
      <w:r w:rsidRPr="00B21E43">
        <w:rPr>
          <w:rFonts w:cs="Arial"/>
          <w:color w:val="000000" w:themeColor="text1"/>
          <w:sz w:val="24"/>
          <w:szCs w:val="24"/>
        </w:rPr>
        <w:t>quality vocational education and training (VET), in particular</w:t>
      </w:r>
      <w:r w:rsidR="002401A2">
        <w:rPr>
          <w:rFonts w:cs="Arial"/>
          <w:color w:val="000000" w:themeColor="text1"/>
          <w:sz w:val="24"/>
          <w:szCs w:val="24"/>
        </w:rPr>
        <w:t xml:space="preserve"> </w:t>
      </w:r>
      <w:r w:rsidRPr="00B21E43">
        <w:rPr>
          <w:rFonts w:cs="Arial"/>
          <w:color w:val="000000" w:themeColor="text1"/>
          <w:sz w:val="24"/>
          <w:szCs w:val="24"/>
        </w:rPr>
        <w:t xml:space="preserve">"dual forms", combining elements of training at the workplace, in training centres and in schools, </w:t>
      </w:r>
      <w:r>
        <w:rPr>
          <w:rFonts w:cs="Arial"/>
          <w:color w:val="000000" w:themeColor="text1"/>
          <w:sz w:val="24"/>
          <w:szCs w:val="24"/>
        </w:rPr>
        <w:t xml:space="preserve">is an </w:t>
      </w:r>
      <w:r w:rsidRPr="00B21E43">
        <w:rPr>
          <w:rFonts w:cs="Arial"/>
          <w:color w:val="000000" w:themeColor="text1"/>
          <w:sz w:val="24"/>
          <w:szCs w:val="24"/>
        </w:rPr>
        <w:t>important mean</w:t>
      </w:r>
      <w:r w:rsidR="00125745">
        <w:rPr>
          <w:rFonts w:cs="Arial"/>
          <w:color w:val="000000" w:themeColor="text1"/>
          <w:sz w:val="24"/>
          <w:szCs w:val="24"/>
        </w:rPr>
        <w:t>s</w:t>
      </w:r>
      <w:r w:rsidRPr="00B21E43">
        <w:rPr>
          <w:rFonts w:cs="Arial"/>
          <w:color w:val="000000" w:themeColor="text1"/>
          <w:sz w:val="24"/>
          <w:szCs w:val="24"/>
        </w:rPr>
        <w:t xml:space="preserve"> </w:t>
      </w:r>
      <w:r w:rsidR="00125745">
        <w:rPr>
          <w:rFonts w:cs="Arial"/>
          <w:color w:val="000000" w:themeColor="text1"/>
          <w:sz w:val="24"/>
          <w:szCs w:val="24"/>
        </w:rPr>
        <w:t>to</w:t>
      </w:r>
      <w:r w:rsidRPr="00B21E43">
        <w:rPr>
          <w:rFonts w:cs="Arial"/>
          <w:color w:val="000000" w:themeColor="text1"/>
          <w:sz w:val="24"/>
          <w:szCs w:val="24"/>
        </w:rPr>
        <w:t xml:space="preserve"> facilitat</w:t>
      </w:r>
      <w:r w:rsidR="00125745">
        <w:rPr>
          <w:rFonts w:cs="Arial"/>
          <w:color w:val="000000" w:themeColor="text1"/>
          <w:sz w:val="24"/>
          <w:szCs w:val="24"/>
        </w:rPr>
        <w:t>e</w:t>
      </w:r>
      <w:r w:rsidRPr="00B21E43">
        <w:rPr>
          <w:rFonts w:cs="Arial"/>
          <w:color w:val="000000" w:themeColor="text1"/>
          <w:sz w:val="24"/>
          <w:szCs w:val="24"/>
        </w:rPr>
        <w:t xml:space="preserve"> the </w:t>
      </w:r>
      <w:r>
        <w:rPr>
          <w:rFonts w:cs="Arial"/>
          <w:color w:val="000000" w:themeColor="text1"/>
          <w:sz w:val="24"/>
          <w:szCs w:val="24"/>
        </w:rPr>
        <w:t xml:space="preserve">climate </w:t>
      </w:r>
      <w:r w:rsidRPr="00B21E43">
        <w:rPr>
          <w:rFonts w:cs="Arial"/>
          <w:color w:val="000000" w:themeColor="text1"/>
          <w:sz w:val="24"/>
          <w:szCs w:val="24"/>
        </w:rPr>
        <w:t xml:space="preserve">transition </w:t>
      </w:r>
      <w:r>
        <w:rPr>
          <w:rFonts w:cs="Arial"/>
          <w:color w:val="000000" w:themeColor="text1"/>
          <w:sz w:val="24"/>
          <w:szCs w:val="24"/>
        </w:rPr>
        <w:t>in</w:t>
      </w:r>
      <w:r w:rsidR="00AC4F67">
        <w:rPr>
          <w:rFonts w:cs="Arial"/>
          <w:color w:val="000000" w:themeColor="text1"/>
          <w:sz w:val="24"/>
          <w:szCs w:val="24"/>
        </w:rPr>
        <w:t xml:space="preserve"> our </w:t>
      </w:r>
      <w:r>
        <w:rPr>
          <w:rFonts w:cs="Arial"/>
          <w:color w:val="000000" w:themeColor="text1"/>
          <w:sz w:val="24"/>
          <w:szCs w:val="24"/>
        </w:rPr>
        <w:t>industr</w:t>
      </w:r>
      <w:r w:rsidR="00AC4F67">
        <w:rPr>
          <w:rFonts w:cs="Arial"/>
          <w:color w:val="000000" w:themeColor="text1"/>
          <w:sz w:val="24"/>
          <w:szCs w:val="24"/>
        </w:rPr>
        <w:t>ies</w:t>
      </w:r>
      <w:r>
        <w:rPr>
          <w:rFonts w:cs="Arial"/>
          <w:color w:val="000000" w:themeColor="text1"/>
          <w:sz w:val="24"/>
          <w:szCs w:val="24"/>
        </w:rPr>
        <w:t xml:space="preserve">. </w:t>
      </w:r>
      <w:r w:rsidRPr="00B21E43">
        <w:rPr>
          <w:rFonts w:cs="Arial"/>
          <w:color w:val="000000" w:themeColor="text1"/>
          <w:sz w:val="24"/>
          <w:szCs w:val="24"/>
        </w:rPr>
        <w:t xml:space="preserve">Taking into consideration the </w:t>
      </w:r>
      <w:r>
        <w:rPr>
          <w:rFonts w:cs="Arial"/>
          <w:color w:val="000000" w:themeColor="text1"/>
          <w:sz w:val="24"/>
          <w:szCs w:val="24"/>
        </w:rPr>
        <w:t>need for qualified and skilled workers, the EGD should also use the opportunity to increase and improve the quality of apprentices in the c</w:t>
      </w:r>
      <w:r w:rsidRPr="00207F3D">
        <w:rPr>
          <w:rFonts w:cs="Arial"/>
          <w:color w:val="000000" w:themeColor="text1"/>
          <w:sz w:val="24"/>
          <w:szCs w:val="24"/>
        </w:rPr>
        <w:t>onstruction</w:t>
      </w:r>
      <w:r>
        <w:rPr>
          <w:rFonts w:cs="Arial"/>
          <w:color w:val="000000" w:themeColor="text1"/>
          <w:sz w:val="24"/>
          <w:szCs w:val="24"/>
        </w:rPr>
        <w:t>, wood and furniture</w:t>
      </w:r>
      <w:r w:rsidRPr="00207F3D">
        <w:rPr>
          <w:rFonts w:cs="Arial"/>
          <w:color w:val="000000" w:themeColor="text1"/>
          <w:sz w:val="24"/>
          <w:szCs w:val="24"/>
        </w:rPr>
        <w:t xml:space="preserve"> industr</w:t>
      </w:r>
      <w:r>
        <w:rPr>
          <w:rFonts w:cs="Arial"/>
          <w:color w:val="000000" w:themeColor="text1"/>
          <w:sz w:val="24"/>
          <w:szCs w:val="24"/>
        </w:rPr>
        <w:t>ies</w:t>
      </w:r>
      <w:r w:rsidRPr="00207F3D">
        <w:rPr>
          <w:rFonts w:cs="Arial"/>
          <w:color w:val="000000" w:themeColor="text1"/>
          <w:sz w:val="24"/>
          <w:szCs w:val="24"/>
        </w:rPr>
        <w:t xml:space="preserve">.  </w:t>
      </w:r>
    </w:p>
    <w:p w:rsidR="002434C7" w:rsidRPr="00207F3D" w:rsidRDefault="002434C7" w:rsidP="002434C7">
      <w:pPr>
        <w:spacing w:after="0" w:line="276" w:lineRule="auto"/>
        <w:jc w:val="both"/>
        <w:rPr>
          <w:rFonts w:cs="Arial"/>
          <w:color w:val="000000" w:themeColor="text1"/>
          <w:sz w:val="24"/>
          <w:szCs w:val="24"/>
        </w:rPr>
      </w:pPr>
    </w:p>
    <w:p w:rsidR="002434C7" w:rsidRPr="0022728C" w:rsidRDefault="002434C7" w:rsidP="0022728C">
      <w:pPr>
        <w:pStyle w:val="PargrafodaLista"/>
        <w:numPr>
          <w:ilvl w:val="0"/>
          <w:numId w:val="25"/>
        </w:numPr>
        <w:tabs>
          <w:tab w:val="left" w:pos="2970"/>
        </w:tabs>
        <w:spacing w:after="0" w:line="276" w:lineRule="auto"/>
        <w:jc w:val="both"/>
        <w:rPr>
          <w:rFonts w:cs="Arial"/>
          <w:color w:val="000000" w:themeColor="text1"/>
          <w:sz w:val="24"/>
          <w:szCs w:val="24"/>
          <w:u w:val="single"/>
        </w:rPr>
      </w:pPr>
      <w:r w:rsidRPr="0022728C">
        <w:rPr>
          <w:rFonts w:cs="Arial"/>
          <w:color w:val="000000" w:themeColor="text1"/>
          <w:sz w:val="24"/>
          <w:szCs w:val="24"/>
          <w:u w:val="single"/>
        </w:rPr>
        <w:t>Ensuring an equal level playing field for migrant worker</w:t>
      </w:r>
      <w:r w:rsidR="00125745">
        <w:rPr>
          <w:rFonts w:cs="Arial"/>
          <w:color w:val="000000" w:themeColor="text1"/>
          <w:sz w:val="24"/>
          <w:szCs w:val="24"/>
          <w:u w:val="single"/>
        </w:rPr>
        <w:t>s</w:t>
      </w:r>
    </w:p>
    <w:p w:rsidR="00222995" w:rsidRPr="00222995" w:rsidRDefault="00222995" w:rsidP="002434C7">
      <w:pPr>
        <w:spacing w:after="0" w:line="276" w:lineRule="auto"/>
        <w:jc w:val="both"/>
        <w:rPr>
          <w:rFonts w:cstheme="minorHAnsi"/>
          <w:sz w:val="24"/>
          <w:szCs w:val="24"/>
          <w:u w:val="single"/>
        </w:rPr>
      </w:pPr>
    </w:p>
    <w:p w:rsidR="002434C7" w:rsidRDefault="002434C7" w:rsidP="002434C7">
      <w:pPr>
        <w:tabs>
          <w:tab w:val="left" w:pos="2970"/>
        </w:tabs>
        <w:spacing w:after="0" w:line="276" w:lineRule="auto"/>
        <w:jc w:val="both"/>
        <w:rPr>
          <w:rFonts w:cs="Arial"/>
          <w:color w:val="000000" w:themeColor="text1"/>
          <w:sz w:val="24"/>
          <w:szCs w:val="24"/>
          <w:shd w:val="clear" w:color="auto" w:fill="FFFFFF"/>
        </w:rPr>
      </w:pPr>
      <w:r>
        <w:rPr>
          <w:rFonts w:cs="Arial"/>
          <w:color w:val="000000" w:themeColor="text1"/>
          <w:sz w:val="24"/>
          <w:szCs w:val="24"/>
          <w:shd w:val="clear" w:color="auto" w:fill="FFFFFF"/>
        </w:rPr>
        <w:t>The construction industry is one of the most mobile industries within the EU, with the particularity that the workers and companies move from one country to another, while in most industries usually the products move around the EU.</w:t>
      </w:r>
    </w:p>
    <w:p w:rsidR="00AC4F67" w:rsidRDefault="00AC4F67" w:rsidP="002434C7">
      <w:pPr>
        <w:tabs>
          <w:tab w:val="left" w:pos="2970"/>
        </w:tabs>
        <w:spacing w:after="0" w:line="276" w:lineRule="auto"/>
        <w:jc w:val="both"/>
        <w:rPr>
          <w:rFonts w:cs="Arial"/>
          <w:color w:val="000000" w:themeColor="text1"/>
          <w:sz w:val="24"/>
          <w:szCs w:val="24"/>
          <w:shd w:val="clear" w:color="auto" w:fill="FFFFFF"/>
        </w:rPr>
      </w:pPr>
    </w:p>
    <w:p w:rsidR="002434C7" w:rsidRDefault="002434C7" w:rsidP="002434C7">
      <w:pPr>
        <w:tabs>
          <w:tab w:val="left" w:pos="2970"/>
        </w:tabs>
        <w:spacing w:after="0" w:line="276" w:lineRule="auto"/>
        <w:jc w:val="both"/>
        <w:rPr>
          <w:rFonts w:cs="Arial"/>
          <w:color w:val="000000" w:themeColor="text1"/>
          <w:sz w:val="24"/>
          <w:szCs w:val="24"/>
          <w:shd w:val="clear" w:color="auto" w:fill="FFFFFF"/>
        </w:rPr>
      </w:pPr>
      <w:r>
        <w:rPr>
          <w:rFonts w:cs="Arial"/>
          <w:color w:val="000000" w:themeColor="text1"/>
          <w:sz w:val="24"/>
          <w:szCs w:val="24"/>
          <w:shd w:val="clear" w:color="auto" w:fill="FFFFFF"/>
        </w:rPr>
        <w:t xml:space="preserve">The EFBWW is and remains very strongly committed to ensure equal treatment </w:t>
      </w:r>
      <w:r w:rsidR="00125745">
        <w:rPr>
          <w:rFonts w:cs="Arial"/>
          <w:color w:val="000000" w:themeColor="text1"/>
          <w:sz w:val="24"/>
          <w:szCs w:val="24"/>
          <w:shd w:val="clear" w:color="auto" w:fill="FFFFFF"/>
        </w:rPr>
        <w:t>for</w:t>
      </w:r>
      <w:r>
        <w:rPr>
          <w:rFonts w:cs="Arial"/>
          <w:color w:val="000000" w:themeColor="text1"/>
          <w:sz w:val="24"/>
          <w:szCs w:val="24"/>
          <w:shd w:val="clear" w:color="auto" w:fill="FFFFFF"/>
        </w:rPr>
        <w:t xml:space="preserve"> all workers. Undoubtedly, the implementation and application of the EGD in the construction industry will have an impact on the “cross-border mobility challenges in the construction industry”. In order to ensure an equal level playing field, all workers and companies must respect the same high</w:t>
      </w:r>
      <w:r w:rsidR="00AC4F67">
        <w:rPr>
          <w:rFonts w:cs="Arial"/>
          <w:color w:val="000000" w:themeColor="text1"/>
          <w:sz w:val="24"/>
          <w:szCs w:val="24"/>
          <w:shd w:val="clear" w:color="auto" w:fill="FFFFFF"/>
        </w:rPr>
        <w:t>-</w:t>
      </w:r>
      <w:r>
        <w:rPr>
          <w:rFonts w:cs="Arial"/>
          <w:color w:val="000000" w:themeColor="text1"/>
          <w:sz w:val="24"/>
          <w:szCs w:val="24"/>
          <w:shd w:val="clear" w:color="auto" w:fill="FFFFFF"/>
        </w:rPr>
        <w:t xml:space="preserve">quality standards. </w:t>
      </w:r>
    </w:p>
    <w:p w:rsidR="002434C7" w:rsidRDefault="002434C7" w:rsidP="002434C7">
      <w:pPr>
        <w:tabs>
          <w:tab w:val="left" w:pos="2970"/>
        </w:tabs>
        <w:spacing w:after="0" w:line="276" w:lineRule="auto"/>
        <w:jc w:val="both"/>
        <w:rPr>
          <w:rFonts w:cs="Arial"/>
          <w:color w:val="000000" w:themeColor="text1"/>
          <w:sz w:val="24"/>
          <w:szCs w:val="24"/>
          <w:shd w:val="clear" w:color="auto" w:fill="FFFFFF"/>
        </w:rPr>
      </w:pPr>
    </w:p>
    <w:p w:rsidR="002434C7" w:rsidRDefault="002434C7" w:rsidP="002434C7">
      <w:pPr>
        <w:tabs>
          <w:tab w:val="left" w:pos="2970"/>
        </w:tabs>
        <w:spacing w:after="0" w:line="276" w:lineRule="auto"/>
        <w:jc w:val="both"/>
        <w:rPr>
          <w:rFonts w:cstheme="minorHAnsi"/>
          <w:color w:val="000000" w:themeColor="text1"/>
          <w:sz w:val="24"/>
          <w:szCs w:val="24"/>
        </w:rPr>
      </w:pPr>
      <w:r w:rsidRPr="00207F3D">
        <w:rPr>
          <w:rFonts w:cs="Arial"/>
          <w:color w:val="000000" w:themeColor="text1"/>
          <w:sz w:val="24"/>
          <w:szCs w:val="24"/>
          <w:shd w:val="clear" w:color="auto" w:fill="FFFFFF"/>
        </w:rPr>
        <w:t xml:space="preserve">The </w:t>
      </w:r>
      <w:r>
        <w:rPr>
          <w:rFonts w:cs="Arial"/>
          <w:color w:val="000000" w:themeColor="text1"/>
          <w:sz w:val="24"/>
          <w:szCs w:val="24"/>
          <w:shd w:val="clear" w:color="auto" w:fill="FFFFFF"/>
        </w:rPr>
        <w:t>EGD must</w:t>
      </w:r>
      <w:r w:rsidRPr="00207F3D">
        <w:rPr>
          <w:rFonts w:cs="Arial"/>
          <w:color w:val="000000" w:themeColor="text1"/>
          <w:sz w:val="24"/>
          <w:szCs w:val="24"/>
          <w:shd w:val="clear" w:color="auto" w:fill="FFFFFF"/>
        </w:rPr>
        <w:t xml:space="preserve"> </w:t>
      </w:r>
      <w:r>
        <w:rPr>
          <w:rFonts w:cs="Arial"/>
          <w:color w:val="000000" w:themeColor="text1"/>
          <w:sz w:val="24"/>
          <w:szCs w:val="24"/>
          <w:shd w:val="clear" w:color="auto" w:fill="FFFFFF"/>
        </w:rPr>
        <w:t xml:space="preserve">also </w:t>
      </w:r>
      <w:r w:rsidRPr="00207F3D">
        <w:rPr>
          <w:rFonts w:cs="Arial"/>
          <w:color w:val="000000" w:themeColor="text1"/>
          <w:sz w:val="24"/>
          <w:szCs w:val="24"/>
          <w:shd w:val="clear" w:color="auto" w:fill="FFFFFF"/>
        </w:rPr>
        <w:t xml:space="preserve">address the challenges associated with cross-border social fraud as well as </w:t>
      </w:r>
      <w:r w:rsidR="00125745">
        <w:rPr>
          <w:rFonts w:cs="Arial"/>
          <w:color w:val="000000" w:themeColor="text1"/>
          <w:sz w:val="24"/>
          <w:szCs w:val="24"/>
          <w:shd w:val="clear" w:color="auto" w:fill="FFFFFF"/>
        </w:rPr>
        <w:t xml:space="preserve">with </w:t>
      </w:r>
      <w:r w:rsidRPr="00207F3D">
        <w:rPr>
          <w:rFonts w:cs="Arial"/>
          <w:color w:val="000000" w:themeColor="text1"/>
          <w:sz w:val="24"/>
          <w:szCs w:val="24"/>
          <w:shd w:val="clear" w:color="auto" w:fill="FFFFFF"/>
        </w:rPr>
        <w:t>the posting</w:t>
      </w:r>
      <w:r>
        <w:rPr>
          <w:rFonts w:cs="Arial"/>
          <w:color w:val="000000" w:themeColor="text1"/>
          <w:sz w:val="24"/>
          <w:szCs w:val="24"/>
          <w:shd w:val="clear" w:color="auto" w:fill="FFFFFF"/>
        </w:rPr>
        <w:t xml:space="preserve"> of workers, </w:t>
      </w:r>
      <w:r w:rsidRPr="00207F3D">
        <w:rPr>
          <w:rFonts w:cs="Arial"/>
          <w:color w:val="000000" w:themeColor="text1"/>
          <w:sz w:val="24"/>
          <w:szCs w:val="24"/>
          <w:shd w:val="clear" w:color="auto" w:fill="FFFFFF"/>
        </w:rPr>
        <w:t>bogus self-employed workers</w:t>
      </w:r>
      <w:r>
        <w:rPr>
          <w:rFonts w:cs="Arial"/>
          <w:color w:val="000000" w:themeColor="text1"/>
          <w:sz w:val="24"/>
          <w:szCs w:val="24"/>
          <w:shd w:val="clear" w:color="auto" w:fill="FFFFFF"/>
        </w:rPr>
        <w:t xml:space="preserve">, </w:t>
      </w:r>
      <w:r w:rsidRPr="00207F3D">
        <w:rPr>
          <w:rFonts w:cstheme="minorHAnsi"/>
          <w:color w:val="000000" w:themeColor="text1"/>
          <w:sz w:val="24"/>
          <w:szCs w:val="24"/>
        </w:rPr>
        <w:t>illegal business engineering models</w:t>
      </w:r>
      <w:r>
        <w:rPr>
          <w:rFonts w:cstheme="minorHAnsi"/>
          <w:color w:val="000000" w:themeColor="text1"/>
          <w:sz w:val="24"/>
          <w:szCs w:val="24"/>
        </w:rPr>
        <w:t xml:space="preserve">, </w:t>
      </w:r>
      <w:r w:rsidRPr="00207F3D">
        <w:rPr>
          <w:rFonts w:cstheme="minorHAnsi"/>
          <w:color w:val="000000" w:themeColor="text1"/>
          <w:sz w:val="24"/>
          <w:szCs w:val="24"/>
        </w:rPr>
        <w:t>letterbox companies and fake labour supply intermediaries</w:t>
      </w:r>
      <w:r>
        <w:rPr>
          <w:rFonts w:cstheme="minorHAnsi"/>
          <w:color w:val="000000" w:themeColor="text1"/>
          <w:sz w:val="24"/>
          <w:szCs w:val="24"/>
        </w:rPr>
        <w:t>, which can be used to circumvent the labour cost linked to the application of the EGD in the construction industry.</w:t>
      </w:r>
    </w:p>
    <w:p w:rsidR="00343A7B" w:rsidRDefault="00343A7B" w:rsidP="002434C7">
      <w:pPr>
        <w:tabs>
          <w:tab w:val="left" w:pos="2970"/>
        </w:tabs>
        <w:spacing w:after="0" w:line="276" w:lineRule="auto"/>
        <w:jc w:val="both"/>
        <w:rPr>
          <w:rFonts w:cstheme="minorHAnsi"/>
          <w:color w:val="000000" w:themeColor="text1"/>
          <w:sz w:val="24"/>
          <w:szCs w:val="24"/>
        </w:rPr>
      </w:pPr>
    </w:p>
    <w:p w:rsidR="00343A7B" w:rsidRPr="001438C2" w:rsidRDefault="00343A7B" w:rsidP="00244C12">
      <w:pPr>
        <w:pStyle w:val="PargrafodaLista"/>
        <w:numPr>
          <w:ilvl w:val="0"/>
          <w:numId w:val="35"/>
        </w:numPr>
        <w:spacing w:after="0" w:line="276" w:lineRule="auto"/>
        <w:jc w:val="both"/>
        <w:rPr>
          <w:rFonts w:cstheme="minorHAnsi"/>
          <w:b/>
          <w:color w:val="538135" w:themeColor="accent6" w:themeShade="BF"/>
          <w:sz w:val="36"/>
          <w:szCs w:val="36"/>
        </w:rPr>
      </w:pPr>
      <w:r w:rsidRPr="001438C2">
        <w:rPr>
          <w:rFonts w:cstheme="minorHAnsi"/>
          <w:b/>
          <w:color w:val="538135" w:themeColor="accent6" w:themeShade="BF"/>
          <w:sz w:val="36"/>
          <w:szCs w:val="36"/>
        </w:rPr>
        <w:t>Mainstream health and safety for workers and remov</w:t>
      </w:r>
      <w:r w:rsidR="00125745">
        <w:rPr>
          <w:rFonts w:cstheme="minorHAnsi"/>
          <w:b/>
          <w:color w:val="538135" w:themeColor="accent6" w:themeShade="BF"/>
          <w:sz w:val="36"/>
          <w:szCs w:val="36"/>
        </w:rPr>
        <w:t>al of</w:t>
      </w:r>
      <w:r w:rsidRPr="001438C2">
        <w:rPr>
          <w:rFonts w:cstheme="minorHAnsi"/>
          <w:b/>
          <w:color w:val="538135" w:themeColor="accent6" w:themeShade="BF"/>
          <w:sz w:val="36"/>
          <w:szCs w:val="36"/>
        </w:rPr>
        <w:t xml:space="preserve"> all asbestos</w:t>
      </w:r>
    </w:p>
    <w:p w:rsidR="00343A7B" w:rsidRPr="00836428" w:rsidRDefault="00343A7B" w:rsidP="00343A7B">
      <w:pPr>
        <w:spacing w:after="0" w:line="276" w:lineRule="auto"/>
        <w:jc w:val="both"/>
        <w:rPr>
          <w:rFonts w:cstheme="minorHAnsi"/>
          <w:sz w:val="24"/>
          <w:szCs w:val="24"/>
        </w:rPr>
      </w:pPr>
    </w:p>
    <w:p w:rsidR="00343A7B" w:rsidRPr="00836428" w:rsidRDefault="00343A7B" w:rsidP="00343A7B">
      <w:pPr>
        <w:spacing w:after="0" w:line="276" w:lineRule="auto"/>
        <w:jc w:val="both"/>
        <w:rPr>
          <w:rFonts w:cstheme="minorHAnsi"/>
          <w:sz w:val="24"/>
          <w:szCs w:val="24"/>
        </w:rPr>
      </w:pPr>
      <w:r w:rsidRPr="00836428">
        <w:rPr>
          <w:rFonts w:cstheme="minorHAnsi"/>
          <w:sz w:val="24"/>
          <w:szCs w:val="24"/>
        </w:rPr>
        <w:t xml:space="preserve">The safe removal of all existing asbestos in the EU is directly related to several of the pillars of the </w:t>
      </w:r>
      <w:r w:rsidR="0016025B">
        <w:rPr>
          <w:rFonts w:cstheme="minorHAnsi"/>
          <w:sz w:val="24"/>
          <w:szCs w:val="24"/>
        </w:rPr>
        <w:t>EGD</w:t>
      </w:r>
      <w:r w:rsidRPr="00836428">
        <w:rPr>
          <w:rFonts w:cstheme="minorHAnsi"/>
          <w:sz w:val="24"/>
          <w:szCs w:val="24"/>
        </w:rPr>
        <w:t xml:space="preserve"> and just transition. Therefore, </w:t>
      </w:r>
      <w:r w:rsidR="00212BC9">
        <w:rPr>
          <w:rFonts w:cstheme="minorHAnsi"/>
          <w:sz w:val="24"/>
          <w:szCs w:val="24"/>
        </w:rPr>
        <w:t>o</w:t>
      </w:r>
      <w:r>
        <w:rPr>
          <w:rFonts w:cstheme="minorHAnsi"/>
          <w:sz w:val="24"/>
          <w:szCs w:val="24"/>
        </w:rPr>
        <w:t xml:space="preserve">ccupational </w:t>
      </w:r>
      <w:r w:rsidR="00212BC9">
        <w:rPr>
          <w:rFonts w:cstheme="minorHAnsi"/>
          <w:sz w:val="24"/>
          <w:szCs w:val="24"/>
        </w:rPr>
        <w:t>health and s</w:t>
      </w:r>
      <w:r>
        <w:rPr>
          <w:rFonts w:cstheme="minorHAnsi"/>
          <w:sz w:val="24"/>
          <w:szCs w:val="24"/>
        </w:rPr>
        <w:t xml:space="preserve">afety </w:t>
      </w:r>
      <w:r w:rsidRPr="00836428">
        <w:rPr>
          <w:rFonts w:cstheme="minorHAnsi"/>
          <w:sz w:val="24"/>
          <w:szCs w:val="24"/>
        </w:rPr>
        <w:t xml:space="preserve">considerations should be mainstreamed throughout all measures.  </w:t>
      </w:r>
    </w:p>
    <w:p w:rsidR="00343A7B" w:rsidRPr="00836428" w:rsidRDefault="00343A7B" w:rsidP="00343A7B">
      <w:pPr>
        <w:spacing w:after="0" w:line="276" w:lineRule="auto"/>
        <w:jc w:val="both"/>
        <w:rPr>
          <w:rFonts w:cstheme="minorHAnsi"/>
          <w:sz w:val="24"/>
          <w:szCs w:val="24"/>
        </w:rPr>
      </w:pPr>
    </w:p>
    <w:p w:rsidR="00343A7B" w:rsidRPr="00836428" w:rsidRDefault="00343A7B" w:rsidP="00343A7B">
      <w:pPr>
        <w:spacing w:after="0" w:line="276" w:lineRule="auto"/>
        <w:jc w:val="both"/>
        <w:rPr>
          <w:rFonts w:cstheme="minorHAnsi"/>
          <w:sz w:val="24"/>
          <w:szCs w:val="24"/>
        </w:rPr>
      </w:pPr>
      <w:r w:rsidRPr="00836428">
        <w:rPr>
          <w:rFonts w:cstheme="minorHAnsi"/>
          <w:sz w:val="24"/>
          <w:szCs w:val="24"/>
        </w:rPr>
        <w:t>Europe´s Beating Cancer Plan is an excellent initiative and the opportunity to mainstream the fight against occupational cancer. Asbestos is still the leading single cause for occupational cancer. Workers in all EU countries need to be protected equally, because the suffering from cancer is the same everywhere.</w:t>
      </w:r>
    </w:p>
    <w:p w:rsidR="00343A7B" w:rsidRPr="00836428" w:rsidRDefault="00343A7B" w:rsidP="00343A7B">
      <w:pPr>
        <w:spacing w:after="0" w:line="276" w:lineRule="auto"/>
        <w:jc w:val="both"/>
        <w:rPr>
          <w:rFonts w:cstheme="minorHAnsi"/>
          <w:sz w:val="24"/>
          <w:szCs w:val="24"/>
        </w:rPr>
      </w:pPr>
    </w:p>
    <w:p w:rsidR="00343A7B" w:rsidRPr="00836428" w:rsidRDefault="00343A7B" w:rsidP="00343A7B">
      <w:pPr>
        <w:spacing w:after="0" w:line="276" w:lineRule="auto"/>
        <w:jc w:val="both"/>
        <w:rPr>
          <w:rFonts w:cstheme="minorHAnsi"/>
          <w:sz w:val="24"/>
          <w:szCs w:val="24"/>
        </w:rPr>
      </w:pPr>
      <w:r w:rsidRPr="00836428">
        <w:rPr>
          <w:rFonts w:cstheme="minorHAnsi"/>
          <w:sz w:val="24"/>
          <w:szCs w:val="24"/>
        </w:rPr>
        <w:t xml:space="preserve">A </w:t>
      </w:r>
      <w:r>
        <w:rPr>
          <w:rFonts w:cstheme="minorHAnsi"/>
          <w:sz w:val="24"/>
          <w:szCs w:val="24"/>
        </w:rPr>
        <w:t>b</w:t>
      </w:r>
      <w:r w:rsidRPr="00836428">
        <w:rPr>
          <w:rFonts w:cstheme="minorHAnsi"/>
          <w:sz w:val="24"/>
          <w:szCs w:val="24"/>
        </w:rPr>
        <w:t xml:space="preserve">uilding </w:t>
      </w:r>
      <w:r>
        <w:rPr>
          <w:rFonts w:cstheme="minorHAnsi"/>
          <w:sz w:val="24"/>
          <w:szCs w:val="24"/>
        </w:rPr>
        <w:t>s</w:t>
      </w:r>
      <w:r w:rsidRPr="00836428">
        <w:rPr>
          <w:rFonts w:cstheme="minorHAnsi"/>
          <w:sz w:val="24"/>
          <w:szCs w:val="24"/>
        </w:rPr>
        <w:t xml:space="preserve">ector “Renovation Wave” will make it unavoidable that a significant number of workers and inhabitants will get into contact with asbestos fibres. For the circular economy and waste reform strategy, the orderly and safe disposal of asbestos waste from buildings will be of highest importance. The complexity of asbestos containing materials used in buildings makes it very important </w:t>
      </w:r>
      <w:r w:rsidR="001D40F8" w:rsidRPr="00836428">
        <w:rPr>
          <w:rFonts w:cstheme="minorHAnsi"/>
          <w:sz w:val="24"/>
          <w:szCs w:val="24"/>
        </w:rPr>
        <w:t>t</w:t>
      </w:r>
      <w:r w:rsidR="001D40F8">
        <w:rPr>
          <w:rFonts w:cstheme="minorHAnsi"/>
          <w:sz w:val="24"/>
          <w:szCs w:val="24"/>
        </w:rPr>
        <w:t>o identify</w:t>
      </w:r>
      <w:r w:rsidR="001D40F8" w:rsidRPr="00836428">
        <w:rPr>
          <w:rFonts w:cstheme="minorHAnsi"/>
          <w:sz w:val="24"/>
          <w:szCs w:val="24"/>
        </w:rPr>
        <w:t xml:space="preserve"> </w:t>
      </w:r>
      <w:r w:rsidRPr="00836428">
        <w:rPr>
          <w:rFonts w:cstheme="minorHAnsi"/>
          <w:sz w:val="24"/>
          <w:szCs w:val="24"/>
        </w:rPr>
        <w:t xml:space="preserve">these materials strategically. A clear identification and a transparent and publicly accessible registry of asbestos in buildings could help guarantee that those materials are not being reused. We propose a European approach for the </w:t>
      </w:r>
      <w:r w:rsidR="00125745">
        <w:rPr>
          <w:rFonts w:cstheme="minorHAnsi"/>
          <w:sz w:val="24"/>
          <w:szCs w:val="24"/>
        </w:rPr>
        <w:t>creation</w:t>
      </w:r>
      <w:r w:rsidRPr="00836428">
        <w:rPr>
          <w:rFonts w:cstheme="minorHAnsi"/>
          <w:sz w:val="24"/>
          <w:szCs w:val="24"/>
        </w:rPr>
        <w:t xml:space="preserve"> of comprehensive and accessible asbestos registries in all EU countries. This has been pointed out earlier by the European Parliament and the E</w:t>
      </w:r>
      <w:r>
        <w:rPr>
          <w:rFonts w:cstheme="minorHAnsi"/>
          <w:sz w:val="24"/>
          <w:szCs w:val="24"/>
        </w:rPr>
        <w:t>uropean Economic and Social Committee</w:t>
      </w:r>
      <w:r w:rsidRPr="00836428">
        <w:rPr>
          <w:rFonts w:cstheme="minorHAnsi"/>
          <w:sz w:val="24"/>
          <w:szCs w:val="24"/>
        </w:rPr>
        <w:t>. Poland´s national digital asbestos registry may serve as a best practice example in this regard. Sustainable investment in building renovation should also include support for homeowners to remove asbestos, since this involves significant costs – which are often circumvented by illegal work with and disposal of asbestos containing materials.</w:t>
      </w:r>
    </w:p>
    <w:p w:rsidR="00343A7B" w:rsidRPr="00836428" w:rsidRDefault="00343A7B" w:rsidP="00343A7B">
      <w:pPr>
        <w:spacing w:after="0" w:line="276" w:lineRule="auto"/>
        <w:jc w:val="both"/>
        <w:rPr>
          <w:rFonts w:cstheme="minorHAnsi"/>
          <w:sz w:val="24"/>
          <w:szCs w:val="24"/>
        </w:rPr>
      </w:pPr>
    </w:p>
    <w:p w:rsidR="00343A7B" w:rsidRDefault="00343A7B" w:rsidP="00343A7B">
      <w:pPr>
        <w:spacing w:after="0" w:line="276" w:lineRule="auto"/>
        <w:jc w:val="both"/>
        <w:rPr>
          <w:rFonts w:cstheme="minorHAnsi"/>
          <w:sz w:val="24"/>
          <w:szCs w:val="24"/>
        </w:rPr>
      </w:pPr>
      <w:r w:rsidRPr="00836428">
        <w:rPr>
          <w:rFonts w:cstheme="minorHAnsi"/>
          <w:sz w:val="24"/>
          <w:szCs w:val="24"/>
        </w:rPr>
        <w:t xml:space="preserve">Directive 2009/148/EC on the protection of workers from the risks related to </w:t>
      </w:r>
      <w:r>
        <w:rPr>
          <w:rFonts w:cstheme="minorHAnsi"/>
          <w:sz w:val="24"/>
          <w:szCs w:val="24"/>
        </w:rPr>
        <w:t>e</w:t>
      </w:r>
      <w:r w:rsidRPr="00836428">
        <w:rPr>
          <w:rFonts w:cstheme="minorHAnsi"/>
          <w:sz w:val="24"/>
          <w:szCs w:val="24"/>
        </w:rPr>
        <w:t>xposure</w:t>
      </w:r>
      <w:r>
        <w:rPr>
          <w:rFonts w:cstheme="minorHAnsi"/>
          <w:sz w:val="24"/>
          <w:szCs w:val="24"/>
        </w:rPr>
        <w:t xml:space="preserve"> </w:t>
      </w:r>
      <w:r w:rsidRPr="00836428">
        <w:rPr>
          <w:rFonts w:cstheme="minorHAnsi"/>
          <w:sz w:val="24"/>
          <w:szCs w:val="24"/>
        </w:rPr>
        <w:t>to  asbestos at</w:t>
      </w:r>
      <w:r>
        <w:rPr>
          <w:rFonts w:cstheme="minorHAnsi"/>
          <w:sz w:val="24"/>
          <w:szCs w:val="24"/>
        </w:rPr>
        <w:t xml:space="preserve"> </w:t>
      </w:r>
      <w:r w:rsidRPr="00836428">
        <w:rPr>
          <w:rFonts w:cstheme="minorHAnsi"/>
          <w:sz w:val="24"/>
          <w:szCs w:val="24"/>
        </w:rPr>
        <w:t>work is a very important piece of legislation, setting EU minimum standards for protecting workers from the deadly threat of asbestos fibres.</w:t>
      </w:r>
      <w:r>
        <w:rPr>
          <w:rFonts w:cstheme="minorHAnsi"/>
          <w:sz w:val="24"/>
          <w:szCs w:val="24"/>
        </w:rPr>
        <w:t xml:space="preserve"> </w:t>
      </w:r>
      <w:r w:rsidRPr="00836428">
        <w:rPr>
          <w:rFonts w:cstheme="minorHAnsi"/>
          <w:sz w:val="24"/>
          <w:szCs w:val="24"/>
        </w:rPr>
        <w:t>In the context of the abov</w:t>
      </w:r>
      <w:r w:rsidR="004D3889">
        <w:rPr>
          <w:rFonts w:cstheme="minorHAnsi"/>
          <w:sz w:val="24"/>
          <w:szCs w:val="24"/>
        </w:rPr>
        <w:t>e</w:t>
      </w:r>
      <w:r w:rsidR="00834810">
        <w:rPr>
          <w:rFonts w:cstheme="minorHAnsi"/>
          <w:sz w:val="24"/>
          <w:szCs w:val="24"/>
        </w:rPr>
        <w:t>-</w:t>
      </w:r>
      <w:r w:rsidRPr="00836428">
        <w:rPr>
          <w:rFonts w:cstheme="minorHAnsi"/>
          <w:sz w:val="24"/>
          <w:szCs w:val="24"/>
        </w:rPr>
        <w:t>mentioned EU initiatives, it is time to review core provisions of the directive in order to assess if they are still adequate to strictly prevent asbestos related diseases.</w:t>
      </w:r>
    </w:p>
    <w:p w:rsidR="00343A7B" w:rsidRDefault="00343A7B" w:rsidP="002434C7">
      <w:pPr>
        <w:tabs>
          <w:tab w:val="left" w:pos="2970"/>
        </w:tabs>
        <w:spacing w:after="0" w:line="276" w:lineRule="auto"/>
        <w:jc w:val="both"/>
        <w:rPr>
          <w:rFonts w:cstheme="minorHAnsi"/>
          <w:color w:val="000000" w:themeColor="text1"/>
          <w:sz w:val="24"/>
          <w:szCs w:val="24"/>
        </w:rPr>
      </w:pPr>
    </w:p>
    <w:p w:rsidR="00C6387A" w:rsidRPr="001438C2" w:rsidRDefault="007F0265" w:rsidP="00244C12">
      <w:pPr>
        <w:pStyle w:val="PargrafodaLista"/>
        <w:numPr>
          <w:ilvl w:val="0"/>
          <w:numId w:val="35"/>
        </w:numPr>
        <w:spacing w:after="0" w:line="276" w:lineRule="auto"/>
        <w:jc w:val="both"/>
        <w:rPr>
          <w:rFonts w:cstheme="minorHAnsi"/>
          <w:b/>
          <w:color w:val="538135" w:themeColor="accent6" w:themeShade="BF"/>
          <w:sz w:val="36"/>
          <w:szCs w:val="36"/>
        </w:rPr>
      </w:pPr>
      <w:r>
        <w:rPr>
          <w:rFonts w:cstheme="minorHAnsi"/>
          <w:b/>
          <w:color w:val="538135" w:themeColor="accent6" w:themeShade="BF"/>
          <w:sz w:val="36"/>
          <w:szCs w:val="36"/>
        </w:rPr>
        <w:t>Future of</w:t>
      </w:r>
      <w:r w:rsidR="00C6387A" w:rsidRPr="001438C2">
        <w:rPr>
          <w:rFonts w:cstheme="minorHAnsi"/>
          <w:b/>
          <w:color w:val="538135" w:themeColor="accent6" w:themeShade="BF"/>
          <w:sz w:val="36"/>
          <w:szCs w:val="36"/>
        </w:rPr>
        <w:t xml:space="preserve"> construction material</w:t>
      </w:r>
      <w:r>
        <w:rPr>
          <w:rFonts w:cstheme="minorHAnsi"/>
          <w:b/>
          <w:color w:val="538135" w:themeColor="accent6" w:themeShade="BF"/>
          <w:sz w:val="36"/>
          <w:szCs w:val="36"/>
        </w:rPr>
        <w:t>s</w:t>
      </w:r>
      <w:r w:rsidR="00C6387A" w:rsidRPr="001438C2">
        <w:rPr>
          <w:rFonts w:cstheme="minorHAnsi"/>
          <w:b/>
          <w:color w:val="538135" w:themeColor="accent6" w:themeShade="BF"/>
          <w:sz w:val="36"/>
          <w:szCs w:val="36"/>
        </w:rPr>
        <w:t xml:space="preserve"> </w:t>
      </w:r>
    </w:p>
    <w:p w:rsidR="00C6387A" w:rsidRPr="00836428" w:rsidRDefault="00C6387A" w:rsidP="00C6387A">
      <w:pPr>
        <w:spacing w:after="0" w:line="276" w:lineRule="auto"/>
        <w:jc w:val="both"/>
        <w:rPr>
          <w:rFonts w:cstheme="minorHAnsi"/>
          <w:sz w:val="24"/>
          <w:szCs w:val="24"/>
        </w:rPr>
      </w:pPr>
    </w:p>
    <w:p w:rsidR="00C6387A" w:rsidRPr="00836428" w:rsidRDefault="00C6387A" w:rsidP="00C6387A">
      <w:pPr>
        <w:spacing w:after="0" w:line="276" w:lineRule="auto"/>
        <w:jc w:val="both"/>
        <w:rPr>
          <w:rFonts w:cstheme="minorHAnsi"/>
          <w:sz w:val="24"/>
          <w:szCs w:val="24"/>
        </w:rPr>
      </w:pPr>
      <w:r w:rsidRPr="00836428">
        <w:rPr>
          <w:rFonts w:cstheme="minorHAnsi"/>
          <w:sz w:val="24"/>
          <w:szCs w:val="24"/>
        </w:rPr>
        <w:t>Increasing the renovation rate will have multiple positive benefits on employment and economic growth in the construction and construction material sectors. In addition, the improved energy performance of the European building stock will lower CO</w:t>
      </w:r>
      <w:r w:rsidRPr="00836428">
        <w:rPr>
          <w:rFonts w:cstheme="minorHAnsi"/>
          <w:sz w:val="24"/>
          <w:szCs w:val="24"/>
          <w:vertAlign w:val="subscript"/>
        </w:rPr>
        <w:t>2</w:t>
      </w:r>
      <w:r w:rsidRPr="00836428">
        <w:rPr>
          <w:rFonts w:cstheme="minorHAnsi"/>
          <w:sz w:val="24"/>
          <w:szCs w:val="24"/>
        </w:rPr>
        <w:t xml:space="preserve"> emissions.</w:t>
      </w:r>
      <w:r w:rsidR="00212BC9">
        <w:rPr>
          <w:rFonts w:cstheme="minorHAnsi"/>
          <w:sz w:val="24"/>
          <w:szCs w:val="24"/>
        </w:rPr>
        <w:t xml:space="preserve"> </w:t>
      </w:r>
      <w:r w:rsidRPr="00836428">
        <w:rPr>
          <w:rFonts w:cstheme="minorHAnsi"/>
          <w:sz w:val="24"/>
          <w:szCs w:val="24"/>
        </w:rPr>
        <w:t>However, governments, the industry, trade unions and other stakeholders also have a responsibility to work for the lowering of CO</w:t>
      </w:r>
      <w:r w:rsidRPr="00836428">
        <w:rPr>
          <w:rFonts w:cstheme="minorHAnsi"/>
          <w:sz w:val="24"/>
          <w:szCs w:val="24"/>
          <w:vertAlign w:val="subscript"/>
        </w:rPr>
        <w:t>2</w:t>
      </w:r>
      <w:r w:rsidRPr="00836428">
        <w:rPr>
          <w:rFonts w:cstheme="minorHAnsi"/>
          <w:sz w:val="24"/>
          <w:szCs w:val="24"/>
        </w:rPr>
        <w:t xml:space="preserve"> emissions in the process of producing construction materials, and in assuring safety and sustainability of these products. The sheer scale of the investments and activities in construction until 2050 begs the question which materials ought to be used? How are they produced? And how are they recycled at the end of their lifecycle? </w:t>
      </w:r>
    </w:p>
    <w:p w:rsidR="00C6387A" w:rsidRPr="00836428" w:rsidRDefault="00C6387A" w:rsidP="00C6387A">
      <w:pPr>
        <w:spacing w:after="0" w:line="276" w:lineRule="auto"/>
        <w:jc w:val="both"/>
        <w:rPr>
          <w:rFonts w:cstheme="minorHAnsi"/>
          <w:sz w:val="24"/>
          <w:szCs w:val="24"/>
        </w:rPr>
      </w:pPr>
    </w:p>
    <w:p w:rsidR="00C6387A" w:rsidRPr="00836428" w:rsidRDefault="00C6387A" w:rsidP="00C6387A">
      <w:pPr>
        <w:spacing w:after="0" w:line="276" w:lineRule="auto"/>
        <w:jc w:val="both"/>
        <w:rPr>
          <w:rFonts w:cstheme="minorHAnsi"/>
          <w:color w:val="000000" w:themeColor="text1"/>
          <w:sz w:val="24"/>
          <w:szCs w:val="24"/>
        </w:rPr>
      </w:pPr>
      <w:r w:rsidRPr="00836428">
        <w:rPr>
          <w:rFonts w:cstheme="minorHAnsi"/>
          <w:sz w:val="24"/>
          <w:szCs w:val="24"/>
        </w:rPr>
        <w:t xml:space="preserve">The EFBWW urges the European Commission </w:t>
      </w:r>
      <w:r w:rsidR="00F312FA">
        <w:rPr>
          <w:rFonts w:cstheme="minorHAnsi"/>
          <w:sz w:val="24"/>
          <w:szCs w:val="24"/>
        </w:rPr>
        <w:t xml:space="preserve">to pay </w:t>
      </w:r>
      <w:r w:rsidRPr="00836428">
        <w:rPr>
          <w:rFonts w:cstheme="minorHAnsi"/>
          <w:sz w:val="24"/>
          <w:szCs w:val="24"/>
        </w:rPr>
        <w:t xml:space="preserve">specific attention to these questions to avoid that the benefits of an ambitious EGD in the construction industry is offset by unintended side effects. </w:t>
      </w:r>
      <w:r w:rsidR="00F312FA">
        <w:rPr>
          <w:rFonts w:cstheme="minorHAnsi"/>
          <w:sz w:val="24"/>
          <w:szCs w:val="24"/>
        </w:rPr>
        <w:t>The safety of w</w:t>
      </w:r>
      <w:r w:rsidRPr="00836428">
        <w:rPr>
          <w:rFonts w:cstheme="minorHAnsi"/>
          <w:sz w:val="24"/>
          <w:szCs w:val="24"/>
        </w:rPr>
        <w:t xml:space="preserve">orkers and consumers and </w:t>
      </w:r>
      <w:r w:rsidR="00F312FA">
        <w:rPr>
          <w:rFonts w:cstheme="minorHAnsi"/>
          <w:sz w:val="24"/>
          <w:szCs w:val="24"/>
        </w:rPr>
        <w:t xml:space="preserve">the </w:t>
      </w:r>
      <w:r w:rsidRPr="00836428">
        <w:rPr>
          <w:rFonts w:cstheme="minorHAnsi"/>
          <w:color w:val="000000" w:themeColor="text1"/>
          <w:sz w:val="24"/>
          <w:szCs w:val="24"/>
        </w:rPr>
        <w:t>sustainability of construction products should be crucial point</w:t>
      </w:r>
      <w:r w:rsidR="00F312FA">
        <w:rPr>
          <w:rFonts w:cstheme="minorHAnsi"/>
          <w:color w:val="000000" w:themeColor="text1"/>
          <w:sz w:val="24"/>
          <w:szCs w:val="24"/>
        </w:rPr>
        <w:t>s</w:t>
      </w:r>
      <w:r w:rsidRPr="00836428">
        <w:rPr>
          <w:rFonts w:cstheme="minorHAnsi"/>
          <w:color w:val="000000" w:themeColor="text1"/>
          <w:sz w:val="24"/>
          <w:szCs w:val="24"/>
        </w:rPr>
        <w:t xml:space="preserve"> of attention. </w:t>
      </w:r>
    </w:p>
    <w:p w:rsidR="00C6387A" w:rsidRPr="00836428" w:rsidRDefault="00C6387A" w:rsidP="00C6387A">
      <w:pPr>
        <w:spacing w:after="0" w:line="276" w:lineRule="auto"/>
        <w:jc w:val="both"/>
        <w:rPr>
          <w:rFonts w:cstheme="minorHAnsi"/>
          <w:color w:val="000000" w:themeColor="text1"/>
          <w:sz w:val="24"/>
          <w:szCs w:val="24"/>
        </w:rPr>
      </w:pPr>
    </w:p>
    <w:p w:rsidR="00C6387A" w:rsidRDefault="00C6387A" w:rsidP="00C6387A">
      <w:pPr>
        <w:spacing w:after="0" w:line="276" w:lineRule="auto"/>
        <w:jc w:val="both"/>
        <w:rPr>
          <w:bCs/>
          <w:sz w:val="24"/>
          <w:szCs w:val="24"/>
        </w:rPr>
      </w:pPr>
      <w:r w:rsidRPr="00836428">
        <w:rPr>
          <w:rFonts w:cstheme="minorHAnsi"/>
          <w:color w:val="000000" w:themeColor="text1"/>
          <w:sz w:val="24"/>
          <w:szCs w:val="24"/>
        </w:rPr>
        <w:lastRenderedPageBreak/>
        <w:t>The EFBWW believes that the current system</w:t>
      </w:r>
      <w:r w:rsidR="00F312FA">
        <w:rPr>
          <w:rFonts w:cstheme="minorHAnsi"/>
          <w:color w:val="000000" w:themeColor="text1"/>
          <w:sz w:val="24"/>
          <w:szCs w:val="24"/>
        </w:rPr>
        <w:t xml:space="preserve"> of</w:t>
      </w:r>
      <w:r w:rsidRPr="00836428">
        <w:rPr>
          <w:rFonts w:cstheme="minorHAnsi"/>
          <w:color w:val="000000" w:themeColor="text1"/>
          <w:sz w:val="24"/>
          <w:szCs w:val="24"/>
        </w:rPr>
        <w:t xml:space="preserve"> emission allowances </w:t>
      </w:r>
      <w:r>
        <w:rPr>
          <w:rFonts w:cstheme="minorHAnsi"/>
          <w:color w:val="000000" w:themeColor="text1"/>
          <w:sz w:val="24"/>
          <w:szCs w:val="24"/>
        </w:rPr>
        <w:t xml:space="preserve">for </w:t>
      </w:r>
      <w:r w:rsidRPr="00836428">
        <w:rPr>
          <w:rFonts w:cstheme="minorHAnsi"/>
          <w:color w:val="000000" w:themeColor="text1"/>
          <w:sz w:val="24"/>
          <w:szCs w:val="24"/>
        </w:rPr>
        <w:t xml:space="preserve">energy-intensive industries </w:t>
      </w:r>
      <w:r>
        <w:rPr>
          <w:rFonts w:cstheme="minorHAnsi"/>
          <w:color w:val="000000" w:themeColor="text1"/>
          <w:sz w:val="24"/>
          <w:szCs w:val="24"/>
        </w:rPr>
        <w:t xml:space="preserve">should be evaluated. The EFBWW demands that a specific action plan be developed to push energy intensive industries towards innovation and </w:t>
      </w:r>
      <w:r w:rsidR="00F312FA">
        <w:rPr>
          <w:rFonts w:cstheme="minorHAnsi"/>
          <w:color w:val="000000" w:themeColor="text1"/>
          <w:sz w:val="24"/>
          <w:szCs w:val="24"/>
        </w:rPr>
        <w:t xml:space="preserve">an </w:t>
      </w:r>
      <w:r>
        <w:rPr>
          <w:rFonts w:cstheme="minorHAnsi"/>
          <w:color w:val="000000" w:themeColor="text1"/>
          <w:sz w:val="24"/>
          <w:szCs w:val="24"/>
        </w:rPr>
        <w:t xml:space="preserve">ambitious reduction of </w:t>
      </w:r>
      <w:r w:rsidR="00F312FA">
        <w:rPr>
          <w:rFonts w:cstheme="minorHAnsi"/>
          <w:color w:val="000000" w:themeColor="text1"/>
          <w:sz w:val="24"/>
          <w:szCs w:val="24"/>
        </w:rPr>
        <w:t xml:space="preserve">their </w:t>
      </w:r>
      <w:r>
        <w:rPr>
          <w:rFonts w:cstheme="minorHAnsi"/>
          <w:color w:val="000000" w:themeColor="text1"/>
          <w:sz w:val="24"/>
          <w:szCs w:val="24"/>
        </w:rPr>
        <w:t xml:space="preserve">carbon footprint with the intention to safeguard a future for these industries in the EU. To avoid the perverse situation that raw materials, semi-finished products (such as clinker in the cement industry) and/or building materials are produced </w:t>
      </w:r>
      <w:r w:rsidRPr="00836428">
        <w:rPr>
          <w:rFonts w:cstheme="minorHAnsi"/>
          <w:color w:val="000000" w:themeColor="text1"/>
          <w:sz w:val="24"/>
          <w:szCs w:val="24"/>
        </w:rPr>
        <w:t>outside the EU</w:t>
      </w:r>
      <w:r>
        <w:rPr>
          <w:rFonts w:cstheme="minorHAnsi"/>
          <w:color w:val="000000" w:themeColor="text1"/>
          <w:sz w:val="24"/>
          <w:szCs w:val="24"/>
        </w:rPr>
        <w:t xml:space="preserve"> and imported to the EU to evade the higher EU</w:t>
      </w:r>
      <w:r w:rsidRPr="00836428">
        <w:rPr>
          <w:rFonts w:cstheme="minorHAnsi"/>
          <w:color w:val="000000" w:themeColor="text1"/>
          <w:sz w:val="24"/>
          <w:szCs w:val="24"/>
        </w:rPr>
        <w:t xml:space="preserve"> environmental </w:t>
      </w:r>
      <w:r>
        <w:rPr>
          <w:rFonts w:cstheme="minorHAnsi"/>
          <w:color w:val="000000" w:themeColor="text1"/>
          <w:sz w:val="24"/>
          <w:szCs w:val="24"/>
        </w:rPr>
        <w:t xml:space="preserve">and social </w:t>
      </w:r>
      <w:r w:rsidRPr="00836428">
        <w:rPr>
          <w:rFonts w:cstheme="minorHAnsi"/>
          <w:color w:val="000000" w:themeColor="text1"/>
          <w:sz w:val="24"/>
          <w:szCs w:val="24"/>
        </w:rPr>
        <w:t>standards</w:t>
      </w:r>
      <w:r>
        <w:rPr>
          <w:rFonts w:cstheme="minorHAnsi"/>
          <w:color w:val="000000" w:themeColor="text1"/>
          <w:sz w:val="24"/>
          <w:szCs w:val="24"/>
        </w:rPr>
        <w:t xml:space="preserve">, </w:t>
      </w:r>
      <w:r w:rsidRPr="00836428">
        <w:rPr>
          <w:rFonts w:cstheme="minorHAnsi"/>
          <w:color w:val="000000" w:themeColor="text1"/>
          <w:sz w:val="24"/>
          <w:szCs w:val="24"/>
          <w:shd w:val="clear" w:color="auto" w:fill="FFFFFF"/>
        </w:rPr>
        <w:t xml:space="preserve">we need </w:t>
      </w:r>
      <w:r>
        <w:rPr>
          <w:rFonts w:cstheme="minorHAnsi"/>
          <w:color w:val="000000" w:themeColor="text1"/>
          <w:sz w:val="24"/>
          <w:szCs w:val="24"/>
          <w:shd w:val="clear" w:color="auto" w:fill="FFFFFF"/>
        </w:rPr>
        <w:t xml:space="preserve">a more </w:t>
      </w:r>
      <w:proofErr w:type="spellStart"/>
      <w:r w:rsidRPr="009A5769">
        <w:rPr>
          <w:rFonts w:cstheme="minorHAnsi"/>
          <w:color w:val="000000" w:themeColor="text1"/>
          <w:sz w:val="24"/>
          <w:szCs w:val="24"/>
          <w:shd w:val="clear" w:color="auto" w:fill="FFFFFF"/>
        </w:rPr>
        <w:t>performant</w:t>
      </w:r>
      <w:proofErr w:type="spellEnd"/>
      <w:r w:rsidRPr="009A5769">
        <w:rPr>
          <w:rFonts w:cstheme="minorHAnsi"/>
          <w:color w:val="000000" w:themeColor="text1"/>
          <w:sz w:val="24"/>
          <w:szCs w:val="24"/>
          <w:shd w:val="clear" w:color="auto" w:fill="FFFFFF"/>
        </w:rPr>
        <w:t xml:space="preserve"> instrument to fight carbon leakage. </w:t>
      </w:r>
      <w:r>
        <w:rPr>
          <w:rFonts w:cstheme="minorHAnsi"/>
          <w:color w:val="000000" w:themeColor="text1"/>
          <w:sz w:val="24"/>
          <w:szCs w:val="24"/>
          <w:shd w:val="clear" w:color="auto" w:fill="FFFFFF"/>
        </w:rPr>
        <w:t>T</w:t>
      </w:r>
      <w:r w:rsidRPr="009A5769">
        <w:rPr>
          <w:rFonts w:cstheme="minorHAnsi"/>
          <w:color w:val="000000" w:themeColor="text1"/>
          <w:sz w:val="24"/>
          <w:szCs w:val="24"/>
          <w:shd w:val="clear" w:color="auto" w:fill="FFFFFF"/>
        </w:rPr>
        <w:t>he introduction of a</w:t>
      </w:r>
      <w:r>
        <w:rPr>
          <w:rFonts w:cstheme="minorHAnsi"/>
          <w:color w:val="000000" w:themeColor="text1"/>
          <w:sz w:val="24"/>
          <w:szCs w:val="24"/>
          <w:shd w:val="clear" w:color="auto" w:fill="FFFFFF"/>
        </w:rPr>
        <w:t xml:space="preserve"> carbon</w:t>
      </w:r>
      <w:r w:rsidRPr="009A5769">
        <w:rPr>
          <w:rFonts w:cstheme="minorHAnsi"/>
          <w:color w:val="000000" w:themeColor="text1"/>
          <w:sz w:val="24"/>
          <w:szCs w:val="24"/>
          <w:shd w:val="clear" w:color="auto" w:fill="FFFFFF"/>
        </w:rPr>
        <w:t xml:space="preserve"> border adjustment mechanism will be crucial to protect the goals and ambitions of the EGD and at the same time safeguard competitiveness of the construction industry and allied industries, while simultaneously protecting jobs. It will also remove the incentive for companies to </w:t>
      </w:r>
      <w:r w:rsidRPr="00834810">
        <w:rPr>
          <w:rFonts w:cstheme="minorHAnsi"/>
          <w:color w:val="000000" w:themeColor="text1"/>
          <w:sz w:val="24"/>
          <w:szCs w:val="24"/>
          <w:shd w:val="clear" w:color="auto" w:fill="FFFFFF"/>
        </w:rPr>
        <w:t xml:space="preserve">relocate their business and avoid the carbon fee. </w:t>
      </w:r>
      <w:r w:rsidRPr="00834810">
        <w:rPr>
          <w:bCs/>
          <w:sz w:val="24"/>
          <w:szCs w:val="24"/>
        </w:rPr>
        <w:t>The EFBWW</w:t>
      </w:r>
      <w:r w:rsidR="00834810" w:rsidRPr="00834810">
        <w:rPr>
          <w:bCs/>
          <w:sz w:val="24"/>
          <w:szCs w:val="24"/>
        </w:rPr>
        <w:t xml:space="preserve"> </w:t>
      </w:r>
      <w:r w:rsidR="00B17DF5" w:rsidRPr="00834810">
        <w:rPr>
          <w:bCs/>
          <w:sz w:val="24"/>
          <w:szCs w:val="24"/>
        </w:rPr>
        <w:t>embraces</w:t>
      </w:r>
      <w:r w:rsidRPr="00834810">
        <w:rPr>
          <w:bCs/>
          <w:sz w:val="24"/>
          <w:szCs w:val="24"/>
        </w:rPr>
        <w:t xml:space="preserve"> the debate on carbon border mechanisms as a unique opportunity to create a level playing field between the EU and its partners with regard</w:t>
      </w:r>
      <w:r w:rsidRPr="007011FB">
        <w:rPr>
          <w:bCs/>
          <w:sz w:val="24"/>
          <w:szCs w:val="24"/>
        </w:rPr>
        <w:t xml:space="preserve"> to the cost of carbon. If designed properly, a carbon border</w:t>
      </w:r>
      <w:r>
        <w:rPr>
          <w:bCs/>
          <w:sz w:val="24"/>
          <w:szCs w:val="24"/>
        </w:rPr>
        <w:t xml:space="preserve"> adjustment</w:t>
      </w:r>
      <w:r w:rsidRPr="007011FB">
        <w:rPr>
          <w:bCs/>
          <w:sz w:val="24"/>
          <w:szCs w:val="24"/>
        </w:rPr>
        <w:t xml:space="preserve"> mechanism could create the level playing field</w:t>
      </w:r>
      <w:r w:rsidR="00F312FA">
        <w:rPr>
          <w:bCs/>
          <w:sz w:val="24"/>
          <w:szCs w:val="24"/>
        </w:rPr>
        <w:t xml:space="preserve"> which</w:t>
      </w:r>
      <w:r w:rsidRPr="007011FB">
        <w:rPr>
          <w:bCs/>
          <w:sz w:val="24"/>
          <w:szCs w:val="24"/>
        </w:rPr>
        <w:t xml:space="preserve"> the industry needs to deliver low-carbon investments and move towards carbon neutrality down the value chain, and, as such, be critical to the success of the European Green Deal. It could also </w:t>
      </w:r>
      <w:r w:rsidR="001D40F8" w:rsidRPr="007011FB">
        <w:rPr>
          <w:bCs/>
          <w:sz w:val="24"/>
          <w:szCs w:val="24"/>
        </w:rPr>
        <w:t>incentivi</w:t>
      </w:r>
      <w:r w:rsidR="001D40F8">
        <w:rPr>
          <w:bCs/>
          <w:sz w:val="24"/>
          <w:szCs w:val="24"/>
        </w:rPr>
        <w:t>s</w:t>
      </w:r>
      <w:r w:rsidR="001D40F8" w:rsidRPr="007011FB">
        <w:rPr>
          <w:bCs/>
          <w:sz w:val="24"/>
          <w:szCs w:val="24"/>
        </w:rPr>
        <w:t xml:space="preserve">e </w:t>
      </w:r>
      <w:r w:rsidRPr="007011FB">
        <w:rPr>
          <w:bCs/>
          <w:sz w:val="24"/>
          <w:szCs w:val="24"/>
        </w:rPr>
        <w:t xml:space="preserve">third countries to step up their efforts on climate change. </w:t>
      </w:r>
    </w:p>
    <w:p w:rsidR="00C6387A" w:rsidRPr="007011FB" w:rsidRDefault="00C6387A" w:rsidP="00C6387A">
      <w:pPr>
        <w:spacing w:after="0" w:line="276" w:lineRule="auto"/>
        <w:jc w:val="both"/>
        <w:rPr>
          <w:bCs/>
          <w:sz w:val="24"/>
          <w:szCs w:val="24"/>
        </w:rPr>
      </w:pPr>
    </w:p>
    <w:p w:rsidR="00C6387A" w:rsidRDefault="00C6387A" w:rsidP="00C6387A">
      <w:pPr>
        <w:spacing w:after="0" w:line="240" w:lineRule="auto"/>
        <w:jc w:val="both"/>
        <w:rPr>
          <w:bCs/>
          <w:sz w:val="24"/>
          <w:szCs w:val="24"/>
        </w:rPr>
      </w:pPr>
      <w:r w:rsidRPr="009B7802">
        <w:rPr>
          <w:bCs/>
          <w:sz w:val="24"/>
          <w:szCs w:val="24"/>
        </w:rPr>
        <w:t xml:space="preserve">The EFBWW considers that the core objective of any proposal should be that an importer to the EU market faces the same </w:t>
      </w:r>
      <w:r w:rsidR="002161C3" w:rsidRPr="00836428">
        <w:rPr>
          <w:rFonts w:cstheme="minorHAnsi"/>
          <w:sz w:val="24"/>
          <w:szCs w:val="24"/>
        </w:rPr>
        <w:t>CO</w:t>
      </w:r>
      <w:r w:rsidR="002161C3" w:rsidRPr="00836428">
        <w:rPr>
          <w:rFonts w:cstheme="minorHAnsi"/>
          <w:sz w:val="24"/>
          <w:szCs w:val="24"/>
          <w:vertAlign w:val="subscript"/>
        </w:rPr>
        <w:t>2</w:t>
      </w:r>
      <w:r w:rsidRPr="009B7802">
        <w:rPr>
          <w:bCs/>
          <w:sz w:val="24"/>
          <w:szCs w:val="24"/>
        </w:rPr>
        <w:t xml:space="preserve"> costs as an EU domestic producer. Therefore</w:t>
      </w:r>
      <w:r>
        <w:rPr>
          <w:bCs/>
          <w:sz w:val="24"/>
          <w:szCs w:val="24"/>
        </w:rPr>
        <w:t>,</w:t>
      </w:r>
      <w:r w:rsidRPr="009B7802">
        <w:rPr>
          <w:bCs/>
          <w:sz w:val="24"/>
          <w:szCs w:val="24"/>
        </w:rPr>
        <w:t xml:space="preserve"> </w:t>
      </w:r>
      <w:r w:rsidR="00212BC9">
        <w:rPr>
          <w:bCs/>
          <w:sz w:val="24"/>
          <w:szCs w:val="24"/>
        </w:rPr>
        <w:t xml:space="preserve">the </w:t>
      </w:r>
      <w:r w:rsidRPr="009B7802">
        <w:rPr>
          <w:bCs/>
          <w:sz w:val="24"/>
          <w:szCs w:val="24"/>
        </w:rPr>
        <w:t>ETS</w:t>
      </w:r>
      <w:r>
        <w:rPr>
          <w:bCs/>
          <w:sz w:val="24"/>
          <w:szCs w:val="24"/>
        </w:rPr>
        <w:t xml:space="preserve"> should be based on</w:t>
      </w:r>
      <w:r w:rsidRPr="009B7802">
        <w:rPr>
          <w:bCs/>
          <w:sz w:val="24"/>
          <w:szCs w:val="24"/>
        </w:rPr>
        <w:t xml:space="preserve">: </w:t>
      </w:r>
    </w:p>
    <w:p w:rsidR="00C6387A" w:rsidRDefault="00C6387A" w:rsidP="00C6387A">
      <w:pPr>
        <w:spacing w:after="0" w:line="240" w:lineRule="auto"/>
        <w:jc w:val="both"/>
        <w:rPr>
          <w:bCs/>
          <w:sz w:val="24"/>
          <w:szCs w:val="24"/>
        </w:rPr>
      </w:pPr>
    </w:p>
    <w:p w:rsidR="00C6387A" w:rsidRDefault="00C6387A" w:rsidP="00C6387A">
      <w:pPr>
        <w:pStyle w:val="PargrafodaLista"/>
        <w:numPr>
          <w:ilvl w:val="0"/>
          <w:numId w:val="28"/>
        </w:numPr>
        <w:spacing w:after="0" w:line="240" w:lineRule="auto"/>
        <w:jc w:val="both"/>
        <w:rPr>
          <w:bCs/>
          <w:sz w:val="24"/>
          <w:szCs w:val="24"/>
        </w:rPr>
      </w:pPr>
      <w:r w:rsidRPr="0022728C">
        <w:rPr>
          <w:bCs/>
          <w:sz w:val="24"/>
          <w:szCs w:val="24"/>
        </w:rPr>
        <w:t>fairness for both EU and non-EU producers</w:t>
      </w:r>
    </w:p>
    <w:p w:rsidR="00C6387A" w:rsidRDefault="00C6387A" w:rsidP="00C6387A">
      <w:pPr>
        <w:pStyle w:val="PargrafodaLista"/>
        <w:numPr>
          <w:ilvl w:val="0"/>
          <w:numId w:val="28"/>
        </w:numPr>
        <w:spacing w:after="0" w:line="240" w:lineRule="auto"/>
        <w:jc w:val="both"/>
        <w:rPr>
          <w:bCs/>
          <w:sz w:val="24"/>
          <w:szCs w:val="24"/>
        </w:rPr>
      </w:pPr>
      <w:r w:rsidRPr="0022728C">
        <w:rPr>
          <w:bCs/>
          <w:sz w:val="24"/>
          <w:szCs w:val="24"/>
        </w:rPr>
        <w:t xml:space="preserve">traceability and transparency of the imported/exported products </w:t>
      </w:r>
    </w:p>
    <w:p w:rsidR="00C6387A" w:rsidRDefault="00C6387A" w:rsidP="00C6387A">
      <w:pPr>
        <w:pStyle w:val="PargrafodaLista"/>
        <w:numPr>
          <w:ilvl w:val="0"/>
          <w:numId w:val="28"/>
        </w:numPr>
        <w:spacing w:after="0" w:line="240" w:lineRule="auto"/>
        <w:jc w:val="both"/>
        <w:rPr>
          <w:bCs/>
          <w:sz w:val="24"/>
          <w:szCs w:val="24"/>
        </w:rPr>
      </w:pPr>
      <w:r w:rsidRPr="0022728C">
        <w:rPr>
          <w:bCs/>
          <w:sz w:val="24"/>
          <w:szCs w:val="24"/>
        </w:rPr>
        <w:t xml:space="preserve">prevention of carbon leakage and imported </w:t>
      </w:r>
      <w:r w:rsidR="002161C3" w:rsidRPr="00836428">
        <w:rPr>
          <w:rFonts w:cstheme="minorHAnsi"/>
          <w:sz w:val="24"/>
          <w:szCs w:val="24"/>
        </w:rPr>
        <w:t>CO</w:t>
      </w:r>
      <w:r w:rsidR="002161C3" w:rsidRPr="00836428">
        <w:rPr>
          <w:rFonts w:cstheme="minorHAnsi"/>
          <w:sz w:val="24"/>
          <w:szCs w:val="24"/>
          <w:vertAlign w:val="subscript"/>
        </w:rPr>
        <w:t>2</w:t>
      </w:r>
      <w:r w:rsidRPr="0022728C">
        <w:rPr>
          <w:bCs/>
          <w:sz w:val="24"/>
          <w:szCs w:val="24"/>
        </w:rPr>
        <w:t xml:space="preserve"> emissions</w:t>
      </w:r>
    </w:p>
    <w:p w:rsidR="00C6387A" w:rsidRDefault="00C6387A" w:rsidP="00C6387A">
      <w:pPr>
        <w:pStyle w:val="PargrafodaLista"/>
        <w:numPr>
          <w:ilvl w:val="0"/>
          <w:numId w:val="28"/>
        </w:numPr>
        <w:spacing w:after="0" w:line="240" w:lineRule="auto"/>
        <w:jc w:val="both"/>
        <w:rPr>
          <w:bCs/>
          <w:sz w:val="24"/>
          <w:szCs w:val="24"/>
        </w:rPr>
      </w:pPr>
      <w:r w:rsidRPr="0022728C">
        <w:rPr>
          <w:bCs/>
          <w:sz w:val="24"/>
          <w:szCs w:val="24"/>
        </w:rPr>
        <w:t>compatibility with WTO rules</w:t>
      </w:r>
    </w:p>
    <w:p w:rsidR="00C6387A" w:rsidRPr="0022728C" w:rsidRDefault="00C6387A" w:rsidP="00C6387A">
      <w:pPr>
        <w:pStyle w:val="PargrafodaLista"/>
        <w:numPr>
          <w:ilvl w:val="0"/>
          <w:numId w:val="28"/>
        </w:numPr>
        <w:spacing w:after="0" w:line="240" w:lineRule="auto"/>
        <w:jc w:val="both"/>
        <w:rPr>
          <w:bCs/>
          <w:sz w:val="24"/>
          <w:szCs w:val="24"/>
        </w:rPr>
      </w:pPr>
      <w:r w:rsidRPr="0022728C">
        <w:rPr>
          <w:bCs/>
          <w:sz w:val="24"/>
          <w:szCs w:val="24"/>
        </w:rPr>
        <w:t>a positive impact on climate</w:t>
      </w:r>
    </w:p>
    <w:p w:rsidR="00C6387A" w:rsidRDefault="00C6387A" w:rsidP="00C6387A">
      <w:pPr>
        <w:spacing w:after="0" w:line="276" w:lineRule="auto"/>
        <w:jc w:val="both"/>
        <w:rPr>
          <w:rFonts w:cstheme="minorHAnsi"/>
          <w:color w:val="000000" w:themeColor="text1"/>
          <w:sz w:val="24"/>
          <w:szCs w:val="24"/>
          <w:shd w:val="clear" w:color="auto" w:fill="FFFFFF"/>
        </w:rPr>
      </w:pPr>
    </w:p>
    <w:p w:rsidR="00C6387A" w:rsidRDefault="00C6387A" w:rsidP="00C6387A">
      <w:pPr>
        <w:spacing w:after="0" w:line="276" w:lineRule="auto"/>
        <w:jc w:val="both"/>
        <w:rPr>
          <w:rFonts w:cstheme="minorHAnsi"/>
          <w:color w:val="000000" w:themeColor="text1"/>
          <w:sz w:val="24"/>
          <w:szCs w:val="24"/>
          <w:shd w:val="clear" w:color="auto" w:fill="FFFFFF"/>
        </w:rPr>
      </w:pPr>
    </w:p>
    <w:p w:rsidR="00C75140" w:rsidRDefault="00C75140" w:rsidP="00962415">
      <w:pPr>
        <w:pStyle w:val="PargrafodaLista"/>
        <w:numPr>
          <w:ilvl w:val="0"/>
          <w:numId w:val="35"/>
        </w:numPr>
        <w:spacing w:after="0" w:line="240" w:lineRule="auto"/>
        <w:rPr>
          <w:rFonts w:cstheme="minorHAnsi"/>
          <w:b/>
          <w:color w:val="538135" w:themeColor="accent6" w:themeShade="BF"/>
          <w:sz w:val="36"/>
          <w:szCs w:val="36"/>
        </w:rPr>
      </w:pPr>
      <w:r w:rsidRPr="00352CC8">
        <w:rPr>
          <w:rFonts w:cstheme="minorHAnsi"/>
          <w:b/>
          <w:color w:val="538135" w:themeColor="accent6" w:themeShade="BF"/>
          <w:sz w:val="36"/>
          <w:szCs w:val="36"/>
        </w:rPr>
        <w:t>Wood as raw material</w:t>
      </w:r>
    </w:p>
    <w:p w:rsidR="00E30E90" w:rsidRDefault="00E30E90" w:rsidP="00E30E90">
      <w:pPr>
        <w:spacing w:after="0" w:line="240" w:lineRule="auto"/>
        <w:rPr>
          <w:rFonts w:cstheme="minorHAnsi"/>
          <w:b/>
          <w:color w:val="538135" w:themeColor="accent6" w:themeShade="BF"/>
          <w:sz w:val="36"/>
          <w:szCs w:val="36"/>
        </w:rPr>
      </w:pPr>
    </w:p>
    <w:p w:rsidR="00E30E90" w:rsidRPr="00337C0D" w:rsidRDefault="00E30E90" w:rsidP="00E30E90">
      <w:pPr>
        <w:jc w:val="both"/>
        <w:rPr>
          <w:rFonts w:cstheme="minorHAnsi"/>
          <w:color w:val="000000" w:themeColor="text1"/>
          <w:sz w:val="24"/>
          <w:szCs w:val="24"/>
        </w:rPr>
      </w:pPr>
      <w:r w:rsidRPr="00337C0D">
        <w:rPr>
          <w:rFonts w:cstheme="minorHAnsi"/>
          <w:color w:val="000000" w:themeColor="text1"/>
          <w:sz w:val="24"/>
          <w:szCs w:val="24"/>
        </w:rPr>
        <w:t xml:space="preserve">Wood plays an important role as raw material. It is used in construction, for furniture, and many other product groups. Wood is combined with other materials like steel, glass or concrete. Part or ingredients of trees are used in hundreds of applications and </w:t>
      </w:r>
      <w:r>
        <w:rPr>
          <w:rFonts w:cstheme="minorHAnsi"/>
          <w:color w:val="000000" w:themeColor="text1"/>
          <w:sz w:val="24"/>
          <w:szCs w:val="24"/>
        </w:rPr>
        <w:t>we can</w:t>
      </w:r>
      <w:r w:rsidRPr="00337C0D">
        <w:rPr>
          <w:rFonts w:cstheme="minorHAnsi"/>
          <w:color w:val="000000" w:themeColor="text1"/>
          <w:sz w:val="24"/>
          <w:szCs w:val="24"/>
        </w:rPr>
        <w:t xml:space="preserve"> find them in each industry.</w:t>
      </w:r>
    </w:p>
    <w:p w:rsidR="00E30E90" w:rsidRPr="00337C0D" w:rsidRDefault="00E30E90" w:rsidP="00E30E90">
      <w:pPr>
        <w:jc w:val="both"/>
        <w:rPr>
          <w:rFonts w:cstheme="minorHAnsi"/>
          <w:color w:val="000000" w:themeColor="text1"/>
          <w:sz w:val="24"/>
          <w:szCs w:val="24"/>
        </w:rPr>
      </w:pPr>
      <w:r w:rsidRPr="00337C0D">
        <w:rPr>
          <w:rFonts w:cstheme="minorHAnsi"/>
          <w:color w:val="000000" w:themeColor="text1"/>
          <w:sz w:val="24"/>
          <w:szCs w:val="24"/>
        </w:rPr>
        <w:t xml:space="preserve">The quality of wood as a storage for </w:t>
      </w:r>
      <w:r w:rsidR="000D7FDA">
        <w:rPr>
          <w:rFonts w:cstheme="minorHAnsi"/>
          <w:color w:val="000000" w:themeColor="text1"/>
          <w:sz w:val="24"/>
          <w:szCs w:val="24"/>
        </w:rPr>
        <w:t>g</w:t>
      </w:r>
      <w:r>
        <w:rPr>
          <w:rFonts w:cstheme="minorHAnsi"/>
          <w:color w:val="000000" w:themeColor="text1"/>
          <w:sz w:val="24"/>
          <w:szCs w:val="24"/>
        </w:rPr>
        <w:t>reenhouse gas</w:t>
      </w:r>
      <w:r w:rsidR="00212BC9">
        <w:rPr>
          <w:rFonts w:cstheme="minorHAnsi"/>
          <w:color w:val="000000" w:themeColor="text1"/>
          <w:sz w:val="24"/>
          <w:szCs w:val="24"/>
        </w:rPr>
        <w:t xml:space="preserve"> </w:t>
      </w:r>
      <w:r w:rsidRPr="00337C0D">
        <w:rPr>
          <w:rFonts w:cstheme="minorHAnsi"/>
          <w:color w:val="000000" w:themeColor="text1"/>
          <w:sz w:val="24"/>
          <w:szCs w:val="24"/>
        </w:rPr>
        <w:t>emissions is undisputed. T</w:t>
      </w:r>
      <w:r>
        <w:rPr>
          <w:rFonts w:cstheme="minorHAnsi"/>
          <w:color w:val="000000" w:themeColor="text1"/>
          <w:sz w:val="24"/>
          <w:szCs w:val="24"/>
        </w:rPr>
        <w:t xml:space="preserve">his </w:t>
      </w:r>
      <w:r w:rsidRPr="00337C0D">
        <w:rPr>
          <w:rFonts w:cstheme="minorHAnsi"/>
          <w:color w:val="000000" w:themeColor="text1"/>
          <w:sz w:val="24"/>
          <w:szCs w:val="24"/>
        </w:rPr>
        <w:t>give</w:t>
      </w:r>
      <w:r>
        <w:rPr>
          <w:rFonts w:cstheme="minorHAnsi"/>
          <w:color w:val="000000" w:themeColor="text1"/>
          <w:sz w:val="24"/>
          <w:szCs w:val="24"/>
        </w:rPr>
        <w:t>s</w:t>
      </w:r>
      <w:r w:rsidRPr="00337C0D">
        <w:rPr>
          <w:rFonts w:cstheme="minorHAnsi"/>
          <w:color w:val="000000" w:themeColor="text1"/>
          <w:sz w:val="24"/>
          <w:szCs w:val="24"/>
        </w:rPr>
        <w:t xml:space="preserve"> wood </w:t>
      </w:r>
      <w:r>
        <w:rPr>
          <w:rFonts w:cstheme="minorHAnsi"/>
          <w:color w:val="000000" w:themeColor="text1"/>
          <w:sz w:val="24"/>
          <w:szCs w:val="24"/>
        </w:rPr>
        <w:t xml:space="preserve">potentially </w:t>
      </w:r>
      <w:r w:rsidRPr="00337C0D">
        <w:rPr>
          <w:rFonts w:cstheme="minorHAnsi"/>
          <w:color w:val="000000" w:themeColor="text1"/>
          <w:sz w:val="24"/>
          <w:szCs w:val="24"/>
        </w:rPr>
        <w:t xml:space="preserve">a major role in the greening and circularity of our economy.  </w:t>
      </w:r>
      <w:r>
        <w:rPr>
          <w:rFonts w:cstheme="minorHAnsi"/>
          <w:color w:val="000000" w:themeColor="text1"/>
          <w:sz w:val="24"/>
          <w:szCs w:val="24"/>
        </w:rPr>
        <w:t>Taking this into account</w:t>
      </w:r>
      <w:r w:rsidR="00F312FA">
        <w:rPr>
          <w:rFonts w:cstheme="minorHAnsi"/>
          <w:color w:val="000000" w:themeColor="text1"/>
          <w:sz w:val="24"/>
          <w:szCs w:val="24"/>
        </w:rPr>
        <w:t>,</w:t>
      </w:r>
      <w:r>
        <w:rPr>
          <w:rFonts w:cstheme="minorHAnsi"/>
          <w:color w:val="000000" w:themeColor="text1"/>
          <w:sz w:val="24"/>
          <w:szCs w:val="24"/>
        </w:rPr>
        <w:t xml:space="preserve"> </w:t>
      </w:r>
      <w:r>
        <w:rPr>
          <w:rFonts w:cstheme="minorHAnsi"/>
          <w:color w:val="000000" w:themeColor="text1"/>
          <w:sz w:val="24"/>
          <w:szCs w:val="24"/>
        </w:rPr>
        <w:lastRenderedPageBreak/>
        <w:t xml:space="preserve">the </w:t>
      </w:r>
      <w:r w:rsidRPr="00337C0D">
        <w:rPr>
          <w:rFonts w:cstheme="minorHAnsi"/>
          <w:color w:val="000000" w:themeColor="text1"/>
          <w:sz w:val="24"/>
          <w:szCs w:val="24"/>
        </w:rPr>
        <w:t xml:space="preserve">EFBWW calls </w:t>
      </w:r>
      <w:r>
        <w:rPr>
          <w:rFonts w:cstheme="minorHAnsi"/>
          <w:color w:val="000000" w:themeColor="text1"/>
          <w:sz w:val="24"/>
          <w:szCs w:val="24"/>
        </w:rPr>
        <w:t xml:space="preserve">upon </w:t>
      </w:r>
      <w:r w:rsidRPr="00337C0D">
        <w:rPr>
          <w:rFonts w:cstheme="minorHAnsi"/>
          <w:color w:val="000000" w:themeColor="text1"/>
          <w:sz w:val="24"/>
          <w:szCs w:val="24"/>
        </w:rPr>
        <w:t>the</w:t>
      </w:r>
      <w:r>
        <w:rPr>
          <w:rFonts w:cstheme="minorHAnsi"/>
          <w:color w:val="000000" w:themeColor="text1"/>
          <w:sz w:val="24"/>
          <w:szCs w:val="24"/>
        </w:rPr>
        <w:t xml:space="preserve"> European</w:t>
      </w:r>
      <w:r w:rsidRPr="00337C0D">
        <w:rPr>
          <w:rFonts w:cstheme="minorHAnsi"/>
          <w:color w:val="000000" w:themeColor="text1"/>
          <w:sz w:val="24"/>
          <w:szCs w:val="24"/>
        </w:rPr>
        <w:t xml:space="preserve"> Commission to </w:t>
      </w:r>
      <w:r>
        <w:rPr>
          <w:rFonts w:cstheme="minorHAnsi"/>
          <w:color w:val="000000" w:themeColor="text1"/>
          <w:sz w:val="24"/>
          <w:szCs w:val="24"/>
        </w:rPr>
        <w:t>give wood its right place</w:t>
      </w:r>
      <w:r w:rsidRPr="00337C0D">
        <w:rPr>
          <w:rFonts w:cstheme="minorHAnsi"/>
          <w:color w:val="000000" w:themeColor="text1"/>
          <w:sz w:val="24"/>
          <w:szCs w:val="24"/>
        </w:rPr>
        <w:t xml:space="preserve"> </w:t>
      </w:r>
      <w:r>
        <w:rPr>
          <w:rFonts w:cstheme="minorHAnsi"/>
          <w:color w:val="000000" w:themeColor="text1"/>
          <w:sz w:val="24"/>
          <w:szCs w:val="24"/>
        </w:rPr>
        <w:t xml:space="preserve">in </w:t>
      </w:r>
      <w:r w:rsidRPr="00337C0D">
        <w:rPr>
          <w:rFonts w:cstheme="minorHAnsi"/>
          <w:color w:val="000000" w:themeColor="text1"/>
          <w:sz w:val="24"/>
          <w:szCs w:val="24"/>
        </w:rPr>
        <w:t>the European Green Deal and the Action Plan for the Circular Economy.</w:t>
      </w:r>
    </w:p>
    <w:p w:rsidR="00E30E90" w:rsidRPr="00337C0D" w:rsidRDefault="00E30E90" w:rsidP="00E30E90">
      <w:pPr>
        <w:jc w:val="both"/>
        <w:rPr>
          <w:rFonts w:cstheme="minorHAnsi"/>
          <w:color w:val="000000" w:themeColor="text1"/>
          <w:sz w:val="24"/>
          <w:szCs w:val="24"/>
        </w:rPr>
      </w:pPr>
      <w:r w:rsidRPr="00337C0D">
        <w:rPr>
          <w:rFonts w:cstheme="minorHAnsi"/>
          <w:color w:val="000000" w:themeColor="text1"/>
          <w:sz w:val="24"/>
          <w:szCs w:val="24"/>
        </w:rPr>
        <w:t xml:space="preserve">The cascade use of wood </w:t>
      </w:r>
      <w:r>
        <w:rPr>
          <w:rFonts w:cstheme="minorHAnsi"/>
          <w:color w:val="000000" w:themeColor="text1"/>
          <w:sz w:val="24"/>
          <w:szCs w:val="24"/>
        </w:rPr>
        <w:t xml:space="preserve">can </w:t>
      </w:r>
      <w:r w:rsidRPr="00337C0D">
        <w:rPr>
          <w:rFonts w:cstheme="minorHAnsi"/>
          <w:color w:val="000000" w:themeColor="text1"/>
          <w:sz w:val="24"/>
          <w:szCs w:val="24"/>
        </w:rPr>
        <w:t>be the blueprint for other materials and production circles</w:t>
      </w:r>
      <w:r w:rsidR="00212BC9">
        <w:rPr>
          <w:rFonts w:cstheme="minorHAnsi"/>
          <w:color w:val="000000" w:themeColor="text1"/>
          <w:sz w:val="24"/>
          <w:szCs w:val="24"/>
        </w:rPr>
        <w:t>.</w:t>
      </w:r>
      <w:r w:rsidRPr="00337C0D">
        <w:rPr>
          <w:rFonts w:cstheme="minorHAnsi"/>
          <w:color w:val="000000" w:themeColor="text1"/>
          <w:sz w:val="24"/>
          <w:szCs w:val="24"/>
        </w:rPr>
        <w:t xml:space="preserve"> </w:t>
      </w:r>
      <w:r>
        <w:rPr>
          <w:rFonts w:cstheme="minorHAnsi"/>
          <w:color w:val="000000" w:themeColor="text1"/>
          <w:sz w:val="24"/>
          <w:szCs w:val="24"/>
        </w:rPr>
        <w:t>T</w:t>
      </w:r>
      <w:r w:rsidRPr="00337C0D">
        <w:rPr>
          <w:rFonts w:cstheme="minorHAnsi"/>
          <w:color w:val="000000" w:themeColor="text1"/>
          <w:sz w:val="24"/>
          <w:szCs w:val="24"/>
        </w:rPr>
        <w:t>he</w:t>
      </w:r>
      <w:r>
        <w:rPr>
          <w:rFonts w:cstheme="minorHAnsi"/>
          <w:color w:val="000000" w:themeColor="text1"/>
          <w:sz w:val="24"/>
          <w:szCs w:val="24"/>
        </w:rPr>
        <w:t>refore</w:t>
      </w:r>
      <w:r w:rsidR="00212BC9">
        <w:rPr>
          <w:rFonts w:cstheme="minorHAnsi"/>
          <w:color w:val="000000" w:themeColor="text1"/>
          <w:sz w:val="24"/>
          <w:szCs w:val="24"/>
        </w:rPr>
        <w:t>,</w:t>
      </w:r>
      <w:r>
        <w:rPr>
          <w:rFonts w:cstheme="minorHAnsi"/>
          <w:color w:val="000000" w:themeColor="text1"/>
          <w:sz w:val="24"/>
          <w:szCs w:val="24"/>
        </w:rPr>
        <w:t xml:space="preserve"> the</w:t>
      </w:r>
      <w:r w:rsidRPr="00337C0D">
        <w:rPr>
          <w:rFonts w:cstheme="minorHAnsi"/>
          <w:color w:val="000000" w:themeColor="text1"/>
          <w:sz w:val="24"/>
          <w:szCs w:val="24"/>
        </w:rPr>
        <w:t xml:space="preserve"> European Commission’s guide for the cascade use of wood </w:t>
      </w:r>
      <w:r>
        <w:rPr>
          <w:rFonts w:cstheme="minorHAnsi"/>
          <w:color w:val="000000" w:themeColor="text1"/>
          <w:sz w:val="24"/>
          <w:szCs w:val="24"/>
        </w:rPr>
        <w:t>should pay more</w:t>
      </w:r>
      <w:r w:rsidRPr="00337C0D">
        <w:rPr>
          <w:rFonts w:cstheme="minorHAnsi"/>
          <w:color w:val="000000" w:themeColor="text1"/>
          <w:sz w:val="24"/>
          <w:szCs w:val="24"/>
        </w:rPr>
        <w:t xml:space="preserve"> attention to maintenance and repairable products.  </w:t>
      </w:r>
      <w:r>
        <w:rPr>
          <w:rFonts w:cstheme="minorHAnsi"/>
          <w:color w:val="000000" w:themeColor="text1"/>
          <w:sz w:val="24"/>
          <w:szCs w:val="24"/>
        </w:rPr>
        <w:t>R</w:t>
      </w:r>
      <w:r w:rsidRPr="00337C0D">
        <w:rPr>
          <w:rFonts w:cstheme="minorHAnsi"/>
          <w:color w:val="000000" w:themeColor="text1"/>
          <w:sz w:val="24"/>
          <w:szCs w:val="24"/>
        </w:rPr>
        <w:t xml:space="preserve">ecycling processes </w:t>
      </w:r>
      <w:r>
        <w:rPr>
          <w:rFonts w:cstheme="minorHAnsi"/>
          <w:color w:val="000000" w:themeColor="text1"/>
          <w:sz w:val="24"/>
          <w:szCs w:val="24"/>
        </w:rPr>
        <w:t xml:space="preserve">are </w:t>
      </w:r>
      <w:r w:rsidRPr="00337C0D">
        <w:rPr>
          <w:rFonts w:cstheme="minorHAnsi"/>
          <w:color w:val="000000" w:themeColor="text1"/>
          <w:sz w:val="24"/>
          <w:szCs w:val="24"/>
        </w:rPr>
        <w:t xml:space="preserve">often energy intensive. </w:t>
      </w:r>
    </w:p>
    <w:p w:rsidR="00E30E90" w:rsidRPr="00337C0D" w:rsidRDefault="00E30E90" w:rsidP="00E30E90">
      <w:pPr>
        <w:jc w:val="both"/>
        <w:rPr>
          <w:rFonts w:cstheme="minorHAnsi"/>
          <w:color w:val="000000" w:themeColor="text1"/>
          <w:sz w:val="24"/>
          <w:szCs w:val="24"/>
        </w:rPr>
      </w:pPr>
      <w:r>
        <w:rPr>
          <w:rFonts w:cstheme="minorHAnsi"/>
          <w:color w:val="000000" w:themeColor="text1"/>
          <w:sz w:val="24"/>
          <w:szCs w:val="24"/>
        </w:rPr>
        <w:t xml:space="preserve"> The </w:t>
      </w:r>
      <w:r w:rsidR="007F54FF">
        <w:rPr>
          <w:rFonts w:cstheme="minorHAnsi"/>
          <w:color w:val="000000" w:themeColor="text1"/>
          <w:sz w:val="24"/>
          <w:szCs w:val="24"/>
        </w:rPr>
        <w:t>EGD</w:t>
      </w:r>
      <w:r>
        <w:rPr>
          <w:rFonts w:cstheme="minorHAnsi"/>
          <w:color w:val="000000" w:themeColor="text1"/>
          <w:sz w:val="24"/>
          <w:szCs w:val="24"/>
        </w:rPr>
        <w:t xml:space="preserve"> will</w:t>
      </w:r>
      <w:r w:rsidRPr="00337C0D">
        <w:rPr>
          <w:rFonts w:cstheme="minorHAnsi"/>
          <w:color w:val="000000" w:themeColor="text1"/>
          <w:sz w:val="24"/>
          <w:szCs w:val="24"/>
        </w:rPr>
        <w:t xml:space="preserve"> boost </w:t>
      </w:r>
      <w:r>
        <w:rPr>
          <w:rFonts w:cstheme="minorHAnsi"/>
          <w:color w:val="000000" w:themeColor="text1"/>
          <w:sz w:val="24"/>
          <w:szCs w:val="24"/>
        </w:rPr>
        <w:t>the use of</w:t>
      </w:r>
      <w:r w:rsidRPr="00337C0D">
        <w:rPr>
          <w:rFonts w:cstheme="minorHAnsi"/>
          <w:color w:val="000000" w:themeColor="text1"/>
          <w:sz w:val="24"/>
          <w:szCs w:val="24"/>
        </w:rPr>
        <w:t xml:space="preserve"> wood and wood components</w:t>
      </w:r>
      <w:r>
        <w:rPr>
          <w:rFonts w:cstheme="minorHAnsi"/>
          <w:color w:val="000000" w:themeColor="text1"/>
          <w:sz w:val="24"/>
          <w:szCs w:val="24"/>
        </w:rPr>
        <w:t xml:space="preserve"> in</w:t>
      </w:r>
      <w:r w:rsidRPr="00337C0D">
        <w:rPr>
          <w:rFonts w:cstheme="minorHAnsi"/>
          <w:color w:val="000000" w:themeColor="text1"/>
          <w:sz w:val="24"/>
          <w:szCs w:val="24"/>
        </w:rPr>
        <w:t xml:space="preserve"> infrastructure and housing. </w:t>
      </w:r>
      <w:r>
        <w:rPr>
          <w:rFonts w:cstheme="minorHAnsi"/>
          <w:color w:val="000000" w:themeColor="text1"/>
          <w:sz w:val="24"/>
          <w:szCs w:val="24"/>
        </w:rPr>
        <w:t>N</w:t>
      </w:r>
      <w:r w:rsidRPr="00337C0D">
        <w:rPr>
          <w:rFonts w:cstheme="minorHAnsi"/>
          <w:color w:val="000000" w:themeColor="text1"/>
          <w:sz w:val="24"/>
          <w:szCs w:val="24"/>
        </w:rPr>
        <w:t>ew combinations and techni</w:t>
      </w:r>
      <w:r>
        <w:rPr>
          <w:rFonts w:cstheme="minorHAnsi"/>
          <w:color w:val="000000" w:themeColor="text1"/>
          <w:sz w:val="24"/>
          <w:szCs w:val="24"/>
        </w:rPr>
        <w:t>ques</w:t>
      </w:r>
      <w:r w:rsidRPr="00337C0D">
        <w:rPr>
          <w:rFonts w:cstheme="minorHAnsi"/>
          <w:color w:val="000000" w:themeColor="text1"/>
          <w:sz w:val="24"/>
          <w:szCs w:val="24"/>
        </w:rPr>
        <w:t xml:space="preserve"> to combine wood with concrete or other type</w:t>
      </w:r>
      <w:r w:rsidR="00F312FA">
        <w:rPr>
          <w:rFonts w:cstheme="minorHAnsi"/>
          <w:color w:val="000000" w:themeColor="text1"/>
          <w:sz w:val="24"/>
          <w:szCs w:val="24"/>
        </w:rPr>
        <w:t>s</w:t>
      </w:r>
      <w:r w:rsidRPr="00337C0D">
        <w:rPr>
          <w:rFonts w:cstheme="minorHAnsi"/>
          <w:color w:val="000000" w:themeColor="text1"/>
          <w:sz w:val="24"/>
          <w:szCs w:val="24"/>
        </w:rPr>
        <w:t xml:space="preserve"> of material is an ongoing process and opens new paths to more sustainable production. Over the last years, </w:t>
      </w:r>
      <w:r>
        <w:rPr>
          <w:rFonts w:cstheme="minorHAnsi"/>
          <w:color w:val="000000" w:themeColor="text1"/>
          <w:sz w:val="24"/>
          <w:szCs w:val="24"/>
        </w:rPr>
        <w:t xml:space="preserve">we </w:t>
      </w:r>
      <w:r w:rsidRPr="00337C0D">
        <w:rPr>
          <w:rFonts w:cstheme="minorHAnsi"/>
          <w:color w:val="000000" w:themeColor="text1"/>
          <w:sz w:val="24"/>
          <w:szCs w:val="24"/>
        </w:rPr>
        <w:t xml:space="preserve">have seen </w:t>
      </w:r>
      <w:r>
        <w:rPr>
          <w:rFonts w:cstheme="minorHAnsi"/>
          <w:color w:val="000000" w:themeColor="text1"/>
          <w:sz w:val="24"/>
          <w:szCs w:val="24"/>
        </w:rPr>
        <w:t xml:space="preserve">a lot of </w:t>
      </w:r>
      <w:r w:rsidRPr="00337C0D">
        <w:rPr>
          <w:rFonts w:cstheme="minorHAnsi"/>
          <w:color w:val="000000" w:themeColor="text1"/>
          <w:sz w:val="24"/>
          <w:szCs w:val="24"/>
        </w:rPr>
        <w:t xml:space="preserve">progress </w:t>
      </w:r>
      <w:r>
        <w:rPr>
          <w:rFonts w:cstheme="minorHAnsi"/>
          <w:color w:val="000000" w:themeColor="text1"/>
          <w:sz w:val="24"/>
          <w:szCs w:val="24"/>
        </w:rPr>
        <w:t xml:space="preserve">in the use of wood </w:t>
      </w:r>
      <w:r w:rsidRPr="00337C0D">
        <w:rPr>
          <w:rFonts w:cstheme="minorHAnsi"/>
          <w:color w:val="000000" w:themeColor="text1"/>
          <w:sz w:val="24"/>
          <w:szCs w:val="24"/>
        </w:rPr>
        <w:t xml:space="preserve">and </w:t>
      </w:r>
      <w:r>
        <w:rPr>
          <w:rFonts w:cstheme="minorHAnsi"/>
          <w:color w:val="000000" w:themeColor="text1"/>
          <w:sz w:val="24"/>
          <w:szCs w:val="24"/>
        </w:rPr>
        <w:t>many</w:t>
      </w:r>
      <w:r w:rsidRPr="00337C0D">
        <w:rPr>
          <w:rFonts w:cstheme="minorHAnsi"/>
          <w:color w:val="000000" w:themeColor="text1"/>
          <w:sz w:val="24"/>
          <w:szCs w:val="24"/>
        </w:rPr>
        <w:t xml:space="preserve"> new applications. Wood ingredients are today the basis for sustainable insulation material, </w:t>
      </w:r>
      <w:r w:rsidR="007F54FF">
        <w:rPr>
          <w:rFonts w:cstheme="minorHAnsi"/>
          <w:color w:val="000000" w:themeColor="text1"/>
          <w:sz w:val="24"/>
          <w:szCs w:val="24"/>
        </w:rPr>
        <w:t>c</w:t>
      </w:r>
      <w:r w:rsidR="007F54FF" w:rsidRPr="00337C0D">
        <w:rPr>
          <w:rFonts w:cstheme="minorHAnsi"/>
          <w:color w:val="000000" w:themeColor="text1"/>
          <w:sz w:val="24"/>
          <w:szCs w:val="24"/>
        </w:rPr>
        <w:t>ross-laminated</w:t>
      </w:r>
      <w:r w:rsidRPr="00337C0D">
        <w:rPr>
          <w:rFonts w:cstheme="minorHAnsi"/>
          <w:color w:val="000000" w:themeColor="text1"/>
          <w:sz w:val="24"/>
          <w:szCs w:val="24"/>
        </w:rPr>
        <w:t xml:space="preserve"> timber serves for constructions that need extremely high load-bearing capacities, new wooden products with water resistant qualities are used in wet areas.</w:t>
      </w:r>
      <w:r w:rsidRPr="00E928C7">
        <w:rPr>
          <w:rFonts w:cstheme="minorHAnsi"/>
          <w:color w:val="000000" w:themeColor="text1"/>
          <w:sz w:val="24"/>
          <w:szCs w:val="24"/>
        </w:rPr>
        <w:t xml:space="preserve"> </w:t>
      </w:r>
      <w:r w:rsidR="007F54FF" w:rsidRPr="00337C0D">
        <w:rPr>
          <w:rFonts w:cstheme="minorHAnsi"/>
          <w:color w:val="000000" w:themeColor="text1"/>
          <w:sz w:val="24"/>
          <w:szCs w:val="24"/>
        </w:rPr>
        <w:t>Wood</w:t>
      </w:r>
      <w:r w:rsidR="007F54FF">
        <w:rPr>
          <w:rFonts w:cstheme="minorHAnsi"/>
          <w:color w:val="000000" w:themeColor="text1"/>
          <w:sz w:val="24"/>
          <w:szCs w:val="24"/>
        </w:rPr>
        <w:t>-</w:t>
      </w:r>
      <w:r w:rsidRPr="00337C0D">
        <w:rPr>
          <w:rFonts w:cstheme="minorHAnsi"/>
          <w:color w:val="000000" w:themeColor="text1"/>
          <w:sz w:val="24"/>
          <w:szCs w:val="24"/>
        </w:rPr>
        <w:t xml:space="preserve">based products are usable for packaging, can replace synthetic chemicals or are </w:t>
      </w:r>
      <w:r w:rsidR="007F54FF" w:rsidRPr="00337C0D">
        <w:rPr>
          <w:rFonts w:cstheme="minorHAnsi"/>
          <w:color w:val="000000" w:themeColor="text1"/>
          <w:sz w:val="24"/>
          <w:szCs w:val="24"/>
        </w:rPr>
        <w:t xml:space="preserve">used </w:t>
      </w:r>
      <w:r w:rsidRPr="00337C0D">
        <w:rPr>
          <w:rFonts w:cstheme="minorHAnsi"/>
          <w:color w:val="000000" w:themeColor="text1"/>
          <w:sz w:val="24"/>
          <w:szCs w:val="24"/>
        </w:rPr>
        <w:t>(again) in the automotive industry.</w:t>
      </w:r>
    </w:p>
    <w:p w:rsidR="00E30E90" w:rsidRPr="00337C0D" w:rsidRDefault="00E30E90" w:rsidP="00E30E90">
      <w:pPr>
        <w:jc w:val="both"/>
        <w:rPr>
          <w:rFonts w:cstheme="minorHAnsi"/>
          <w:color w:val="000000" w:themeColor="text1"/>
          <w:sz w:val="24"/>
          <w:szCs w:val="24"/>
        </w:rPr>
      </w:pPr>
      <w:r>
        <w:rPr>
          <w:rFonts w:cstheme="minorHAnsi"/>
          <w:color w:val="000000" w:themeColor="text1"/>
          <w:sz w:val="24"/>
          <w:szCs w:val="24"/>
        </w:rPr>
        <w:t xml:space="preserve">The </w:t>
      </w:r>
      <w:r w:rsidRPr="00337C0D">
        <w:rPr>
          <w:rFonts w:cstheme="minorHAnsi"/>
          <w:color w:val="000000" w:themeColor="text1"/>
          <w:sz w:val="24"/>
          <w:szCs w:val="24"/>
        </w:rPr>
        <w:t xml:space="preserve">EFBWW calls on the European Commission to </w:t>
      </w:r>
      <w:r w:rsidR="007F54FF" w:rsidRPr="00337C0D">
        <w:rPr>
          <w:rFonts w:cstheme="minorHAnsi"/>
          <w:color w:val="000000" w:themeColor="text1"/>
          <w:sz w:val="24"/>
          <w:szCs w:val="24"/>
        </w:rPr>
        <w:t>mobili</w:t>
      </w:r>
      <w:r w:rsidR="007F54FF">
        <w:rPr>
          <w:rFonts w:cstheme="minorHAnsi"/>
          <w:color w:val="000000" w:themeColor="text1"/>
          <w:sz w:val="24"/>
          <w:szCs w:val="24"/>
        </w:rPr>
        <w:t>s</w:t>
      </w:r>
      <w:r w:rsidR="007F54FF" w:rsidRPr="00337C0D">
        <w:rPr>
          <w:rFonts w:cstheme="minorHAnsi"/>
          <w:color w:val="000000" w:themeColor="text1"/>
          <w:sz w:val="24"/>
          <w:szCs w:val="24"/>
        </w:rPr>
        <w:t xml:space="preserve">e </w:t>
      </w:r>
      <w:r w:rsidRPr="00337C0D">
        <w:rPr>
          <w:rFonts w:cstheme="minorHAnsi"/>
          <w:color w:val="000000" w:themeColor="text1"/>
          <w:sz w:val="24"/>
          <w:szCs w:val="24"/>
        </w:rPr>
        <w:t>more resources from programmes like the Horizon programme to initiate and support research on new applications of wood and its ingredients. Research cluster should get better support especially in the dissemination and ‘export’ of related research results.</w:t>
      </w:r>
    </w:p>
    <w:p w:rsidR="00E30E90" w:rsidRPr="00337C0D" w:rsidRDefault="00E30E90" w:rsidP="00C75140">
      <w:pPr>
        <w:jc w:val="both"/>
        <w:rPr>
          <w:rFonts w:cstheme="minorHAnsi"/>
          <w:color w:val="000000" w:themeColor="text1"/>
          <w:sz w:val="24"/>
          <w:szCs w:val="24"/>
        </w:rPr>
      </w:pPr>
    </w:p>
    <w:p w:rsidR="00C75140" w:rsidRDefault="00C75140" w:rsidP="00426FDC">
      <w:pPr>
        <w:pStyle w:val="PargrafodaLista"/>
        <w:numPr>
          <w:ilvl w:val="0"/>
          <w:numId w:val="35"/>
        </w:numPr>
        <w:spacing w:after="0" w:line="240" w:lineRule="auto"/>
        <w:rPr>
          <w:rFonts w:cstheme="minorHAnsi"/>
          <w:b/>
          <w:color w:val="538135" w:themeColor="accent6" w:themeShade="BF"/>
          <w:sz w:val="36"/>
          <w:szCs w:val="36"/>
        </w:rPr>
      </w:pPr>
      <w:r w:rsidRPr="00222995">
        <w:rPr>
          <w:rFonts w:cstheme="minorHAnsi"/>
          <w:b/>
          <w:color w:val="538135" w:themeColor="accent6" w:themeShade="BF"/>
          <w:sz w:val="36"/>
          <w:szCs w:val="36"/>
        </w:rPr>
        <w:t>Forests and forest management</w:t>
      </w:r>
    </w:p>
    <w:p w:rsidR="00E30E90" w:rsidRPr="00337C0D" w:rsidRDefault="00E30E90" w:rsidP="00E30E90">
      <w:pPr>
        <w:pStyle w:val="PargrafodaLista"/>
        <w:spacing w:after="0" w:line="240" w:lineRule="auto"/>
        <w:ind w:left="1080"/>
        <w:rPr>
          <w:rFonts w:cstheme="minorHAnsi"/>
          <w:b/>
          <w:color w:val="538135" w:themeColor="accent6" w:themeShade="BF"/>
          <w:sz w:val="36"/>
          <w:szCs w:val="36"/>
        </w:rPr>
      </w:pPr>
    </w:p>
    <w:p w:rsidR="00E30E90" w:rsidRPr="00222995" w:rsidRDefault="00E30E90" w:rsidP="00E30E90">
      <w:pPr>
        <w:jc w:val="both"/>
        <w:rPr>
          <w:rFonts w:cstheme="minorHAnsi"/>
          <w:color w:val="000000" w:themeColor="text1"/>
          <w:sz w:val="24"/>
          <w:szCs w:val="24"/>
        </w:rPr>
      </w:pPr>
      <w:r w:rsidRPr="00222995">
        <w:rPr>
          <w:rFonts w:cstheme="minorHAnsi"/>
          <w:color w:val="000000" w:themeColor="text1"/>
          <w:sz w:val="24"/>
          <w:szCs w:val="24"/>
        </w:rPr>
        <w:t xml:space="preserve">Forestry plays a significant role in meeting the environmental, economic, </w:t>
      </w:r>
      <w:proofErr w:type="gramStart"/>
      <w:r w:rsidRPr="00222995">
        <w:rPr>
          <w:rFonts w:cstheme="minorHAnsi"/>
          <w:color w:val="000000" w:themeColor="text1"/>
          <w:sz w:val="24"/>
          <w:szCs w:val="24"/>
        </w:rPr>
        <w:t>social</w:t>
      </w:r>
      <w:proofErr w:type="gramEnd"/>
      <w:r w:rsidRPr="00222995">
        <w:rPr>
          <w:rFonts w:cstheme="minorHAnsi"/>
          <w:color w:val="000000" w:themeColor="text1"/>
          <w:sz w:val="24"/>
          <w:szCs w:val="24"/>
        </w:rPr>
        <w:t xml:space="preserve"> and climate needs of our societies. Forests are of high importance for keeping the biodiversity </w:t>
      </w:r>
      <w:r w:rsidR="000B2212">
        <w:rPr>
          <w:rFonts w:cstheme="minorHAnsi"/>
          <w:color w:val="000000" w:themeColor="text1"/>
          <w:sz w:val="24"/>
          <w:szCs w:val="24"/>
        </w:rPr>
        <w:t xml:space="preserve">of </w:t>
      </w:r>
      <w:r w:rsidR="00A90714">
        <w:rPr>
          <w:rFonts w:cstheme="minorHAnsi"/>
          <w:color w:val="000000" w:themeColor="text1"/>
          <w:sz w:val="24"/>
          <w:szCs w:val="24"/>
        </w:rPr>
        <w:t>n</w:t>
      </w:r>
      <w:r w:rsidRPr="00222995">
        <w:rPr>
          <w:rFonts w:cstheme="minorHAnsi"/>
          <w:color w:val="000000" w:themeColor="text1"/>
          <w:sz w:val="24"/>
          <w:szCs w:val="24"/>
        </w:rPr>
        <w:t>ature and produce oxygen</w:t>
      </w:r>
      <w:r>
        <w:rPr>
          <w:rFonts w:cstheme="minorHAnsi"/>
          <w:color w:val="000000" w:themeColor="text1"/>
          <w:sz w:val="24"/>
          <w:szCs w:val="24"/>
        </w:rPr>
        <w:t xml:space="preserve">. </w:t>
      </w:r>
      <w:r w:rsidRPr="00222995">
        <w:rPr>
          <w:rFonts w:cstheme="minorHAnsi"/>
          <w:color w:val="000000" w:themeColor="text1"/>
          <w:sz w:val="24"/>
          <w:szCs w:val="24"/>
        </w:rPr>
        <w:t xml:space="preserve">Europe’s forests produce today a climate mitigation impact accounting </w:t>
      </w:r>
      <w:r w:rsidR="000B2212">
        <w:rPr>
          <w:rFonts w:cstheme="minorHAnsi"/>
          <w:color w:val="000000" w:themeColor="text1"/>
          <w:sz w:val="24"/>
          <w:szCs w:val="24"/>
        </w:rPr>
        <w:t>for an</w:t>
      </w:r>
      <w:r w:rsidRPr="00222995">
        <w:rPr>
          <w:rFonts w:cstheme="minorHAnsi"/>
          <w:color w:val="000000" w:themeColor="text1"/>
          <w:sz w:val="24"/>
          <w:szCs w:val="24"/>
        </w:rPr>
        <w:t xml:space="preserve"> estimated 13% of </w:t>
      </w:r>
      <w:r w:rsidR="000B2212">
        <w:rPr>
          <w:rFonts w:cstheme="minorHAnsi"/>
          <w:color w:val="000000" w:themeColor="text1"/>
          <w:sz w:val="24"/>
          <w:szCs w:val="24"/>
        </w:rPr>
        <w:t xml:space="preserve">total </w:t>
      </w:r>
      <w:r w:rsidRPr="00222995">
        <w:rPr>
          <w:rFonts w:cstheme="minorHAnsi"/>
          <w:color w:val="000000" w:themeColor="text1"/>
          <w:sz w:val="24"/>
          <w:szCs w:val="24"/>
        </w:rPr>
        <w:t>European greenhouse gas emissions.</w:t>
      </w:r>
    </w:p>
    <w:p w:rsidR="00E30E90" w:rsidRPr="00222995" w:rsidRDefault="00E30E90" w:rsidP="00E30E90">
      <w:pPr>
        <w:jc w:val="both"/>
        <w:rPr>
          <w:rFonts w:cstheme="minorHAnsi"/>
          <w:color w:val="000000" w:themeColor="text1"/>
          <w:sz w:val="24"/>
          <w:szCs w:val="24"/>
        </w:rPr>
      </w:pPr>
      <w:r w:rsidRPr="00222995">
        <w:rPr>
          <w:rFonts w:cstheme="minorHAnsi"/>
          <w:color w:val="000000" w:themeColor="text1"/>
          <w:sz w:val="24"/>
          <w:szCs w:val="24"/>
        </w:rPr>
        <w:t>The overall climate benefit of forests and harvested wood products include:</w:t>
      </w:r>
    </w:p>
    <w:p w:rsidR="00E30E90" w:rsidRDefault="00E30E90" w:rsidP="00E30E90">
      <w:pPr>
        <w:pStyle w:val="PargrafodaLista"/>
        <w:numPr>
          <w:ilvl w:val="0"/>
          <w:numId w:val="27"/>
        </w:numPr>
        <w:spacing w:after="200" w:line="276" w:lineRule="auto"/>
        <w:jc w:val="both"/>
        <w:rPr>
          <w:rFonts w:cstheme="minorHAnsi"/>
          <w:color w:val="000000" w:themeColor="text1"/>
          <w:sz w:val="24"/>
          <w:szCs w:val="24"/>
        </w:rPr>
      </w:pPr>
      <w:r w:rsidRPr="0022728C">
        <w:rPr>
          <w:rFonts w:cstheme="minorHAnsi"/>
          <w:color w:val="000000" w:themeColor="text1"/>
          <w:sz w:val="24"/>
          <w:szCs w:val="24"/>
        </w:rPr>
        <w:t>The sequestration of CO² by forest growth based on sustainable forest management;</w:t>
      </w:r>
    </w:p>
    <w:p w:rsidR="00E30E90" w:rsidRDefault="00E30E90" w:rsidP="00E30E90">
      <w:pPr>
        <w:pStyle w:val="PargrafodaLista"/>
        <w:numPr>
          <w:ilvl w:val="0"/>
          <w:numId w:val="27"/>
        </w:numPr>
        <w:spacing w:after="200" w:line="276" w:lineRule="auto"/>
        <w:jc w:val="both"/>
        <w:rPr>
          <w:rFonts w:cstheme="minorHAnsi"/>
          <w:color w:val="000000" w:themeColor="text1"/>
          <w:sz w:val="24"/>
          <w:szCs w:val="24"/>
        </w:rPr>
      </w:pPr>
      <w:r w:rsidRPr="0022728C">
        <w:rPr>
          <w:rFonts w:cstheme="minorHAnsi"/>
          <w:color w:val="000000" w:themeColor="text1"/>
          <w:sz w:val="24"/>
          <w:szCs w:val="24"/>
        </w:rPr>
        <w:t>The carbon storage effect of harvested circular forest-based products;</w:t>
      </w:r>
    </w:p>
    <w:p w:rsidR="00E30E90" w:rsidRDefault="00E30E90" w:rsidP="00E30E90">
      <w:pPr>
        <w:pStyle w:val="PargrafodaLista"/>
        <w:numPr>
          <w:ilvl w:val="0"/>
          <w:numId w:val="27"/>
        </w:numPr>
        <w:spacing w:after="200" w:line="276" w:lineRule="auto"/>
        <w:jc w:val="both"/>
        <w:rPr>
          <w:rFonts w:cstheme="minorHAnsi"/>
          <w:color w:val="000000" w:themeColor="text1"/>
          <w:sz w:val="24"/>
          <w:szCs w:val="24"/>
        </w:rPr>
      </w:pPr>
      <w:r w:rsidRPr="0022728C">
        <w:rPr>
          <w:rFonts w:cstheme="minorHAnsi"/>
          <w:color w:val="000000" w:themeColor="text1"/>
          <w:sz w:val="24"/>
          <w:szCs w:val="24"/>
        </w:rPr>
        <w:t>The substitution effects of replacing carbon-intensive and fossil-based materials and fuels with forest-based materials;</w:t>
      </w:r>
    </w:p>
    <w:p w:rsidR="00E30E90" w:rsidRPr="0022728C" w:rsidRDefault="00E30E90" w:rsidP="00E30E90">
      <w:pPr>
        <w:pStyle w:val="PargrafodaLista"/>
        <w:numPr>
          <w:ilvl w:val="0"/>
          <w:numId w:val="27"/>
        </w:numPr>
        <w:spacing w:after="200" w:line="276" w:lineRule="auto"/>
        <w:jc w:val="both"/>
        <w:rPr>
          <w:rFonts w:cstheme="minorHAnsi"/>
          <w:color w:val="000000" w:themeColor="text1"/>
          <w:sz w:val="24"/>
          <w:szCs w:val="24"/>
        </w:rPr>
      </w:pPr>
      <w:r w:rsidRPr="0022728C">
        <w:rPr>
          <w:rFonts w:cstheme="minorHAnsi"/>
          <w:color w:val="000000" w:themeColor="text1"/>
          <w:sz w:val="24"/>
          <w:szCs w:val="24"/>
        </w:rPr>
        <w:t>Wood protects the terrestrial eco-system.</w:t>
      </w:r>
    </w:p>
    <w:p w:rsidR="00E30E90" w:rsidRPr="00222995" w:rsidRDefault="00E30E90" w:rsidP="00E30E90">
      <w:pPr>
        <w:jc w:val="both"/>
        <w:rPr>
          <w:rFonts w:cstheme="minorHAnsi"/>
          <w:color w:val="000000" w:themeColor="text1"/>
          <w:sz w:val="24"/>
          <w:szCs w:val="24"/>
        </w:rPr>
      </w:pPr>
      <w:r w:rsidRPr="00222995">
        <w:rPr>
          <w:rFonts w:cstheme="minorHAnsi"/>
          <w:color w:val="000000" w:themeColor="text1"/>
          <w:sz w:val="24"/>
          <w:szCs w:val="24"/>
        </w:rPr>
        <w:t>Forestation and reforestation remain of</w:t>
      </w:r>
      <w:r>
        <w:rPr>
          <w:rFonts w:cstheme="minorHAnsi"/>
          <w:color w:val="000000" w:themeColor="text1"/>
          <w:sz w:val="24"/>
          <w:szCs w:val="24"/>
        </w:rPr>
        <w:t xml:space="preserve"> the</w:t>
      </w:r>
      <w:r w:rsidRPr="00222995">
        <w:rPr>
          <w:rFonts w:cstheme="minorHAnsi"/>
          <w:color w:val="000000" w:themeColor="text1"/>
          <w:sz w:val="24"/>
          <w:szCs w:val="24"/>
        </w:rPr>
        <w:t xml:space="preserve"> highest priority and should be supported and coordinated by EU programmes.</w:t>
      </w:r>
      <w:r>
        <w:rPr>
          <w:rFonts w:cstheme="minorHAnsi"/>
          <w:color w:val="000000" w:themeColor="text1"/>
          <w:sz w:val="24"/>
          <w:szCs w:val="24"/>
        </w:rPr>
        <w:t xml:space="preserve">  Special attention should be given </w:t>
      </w:r>
      <w:r w:rsidRPr="00222995">
        <w:rPr>
          <w:rFonts w:cstheme="minorHAnsi"/>
          <w:color w:val="000000" w:themeColor="text1"/>
          <w:sz w:val="24"/>
          <w:szCs w:val="24"/>
        </w:rPr>
        <w:t>to maintain and improve the capacity of forest</w:t>
      </w:r>
      <w:r>
        <w:rPr>
          <w:rFonts w:cstheme="minorHAnsi"/>
          <w:color w:val="000000" w:themeColor="text1"/>
          <w:sz w:val="24"/>
          <w:szCs w:val="24"/>
        </w:rPr>
        <w:t>s</w:t>
      </w:r>
      <w:r w:rsidRPr="00222995">
        <w:rPr>
          <w:rFonts w:cstheme="minorHAnsi"/>
          <w:color w:val="000000" w:themeColor="text1"/>
          <w:sz w:val="24"/>
          <w:szCs w:val="24"/>
        </w:rPr>
        <w:t xml:space="preserve"> to adapt to climate change. EU policy makers </w:t>
      </w:r>
      <w:r>
        <w:rPr>
          <w:rFonts w:cstheme="minorHAnsi"/>
          <w:color w:val="000000" w:themeColor="text1"/>
          <w:sz w:val="24"/>
          <w:szCs w:val="24"/>
        </w:rPr>
        <w:t xml:space="preserve">should </w:t>
      </w:r>
      <w:r w:rsidRPr="00222995">
        <w:rPr>
          <w:rFonts w:cstheme="minorHAnsi"/>
          <w:color w:val="000000" w:themeColor="text1"/>
          <w:sz w:val="24"/>
          <w:szCs w:val="24"/>
        </w:rPr>
        <w:t xml:space="preserve">pay more attention to sustainable forest management </w:t>
      </w:r>
      <w:r>
        <w:rPr>
          <w:rFonts w:cstheme="minorHAnsi"/>
          <w:color w:val="000000" w:themeColor="text1"/>
          <w:sz w:val="24"/>
          <w:szCs w:val="24"/>
        </w:rPr>
        <w:t xml:space="preserve">and invest </w:t>
      </w:r>
      <w:r w:rsidR="000B2212">
        <w:rPr>
          <w:rFonts w:cstheme="minorHAnsi"/>
          <w:color w:val="000000" w:themeColor="text1"/>
          <w:sz w:val="24"/>
          <w:szCs w:val="24"/>
        </w:rPr>
        <w:t>i</w:t>
      </w:r>
      <w:r>
        <w:rPr>
          <w:rFonts w:cstheme="minorHAnsi"/>
          <w:color w:val="000000" w:themeColor="text1"/>
          <w:sz w:val="24"/>
          <w:szCs w:val="24"/>
        </w:rPr>
        <w:t>n better</w:t>
      </w:r>
      <w:r w:rsidRPr="00222995">
        <w:rPr>
          <w:rFonts w:cstheme="minorHAnsi"/>
          <w:color w:val="000000" w:themeColor="text1"/>
          <w:sz w:val="24"/>
          <w:szCs w:val="24"/>
        </w:rPr>
        <w:t xml:space="preserve"> forest fire prevention. </w:t>
      </w:r>
      <w:r w:rsidR="00B17DF5" w:rsidRPr="00834810">
        <w:rPr>
          <w:rFonts w:cstheme="minorHAnsi"/>
          <w:color w:val="000000" w:themeColor="text1"/>
          <w:sz w:val="24"/>
          <w:szCs w:val="24"/>
        </w:rPr>
        <w:t>Enhanced</w:t>
      </w:r>
      <w:r w:rsidRPr="00834810">
        <w:rPr>
          <w:rFonts w:cstheme="minorHAnsi"/>
          <w:color w:val="000000" w:themeColor="text1"/>
          <w:sz w:val="24"/>
          <w:szCs w:val="24"/>
        </w:rPr>
        <w:t xml:space="preserve"> </w:t>
      </w:r>
      <w:r w:rsidRPr="00834810">
        <w:rPr>
          <w:rFonts w:cstheme="minorHAnsi"/>
          <w:color w:val="000000" w:themeColor="text1"/>
          <w:sz w:val="24"/>
          <w:szCs w:val="24"/>
        </w:rPr>
        <w:lastRenderedPageBreak/>
        <w:t>coordination backed by adequate financial resources and with</w:t>
      </w:r>
      <w:r w:rsidR="000B2212">
        <w:rPr>
          <w:rFonts w:cstheme="minorHAnsi"/>
          <w:color w:val="000000" w:themeColor="text1"/>
          <w:sz w:val="24"/>
          <w:szCs w:val="24"/>
        </w:rPr>
        <w:t xml:space="preserve"> a</w:t>
      </w:r>
      <w:r w:rsidRPr="00834810">
        <w:rPr>
          <w:rFonts w:cstheme="minorHAnsi"/>
          <w:color w:val="000000" w:themeColor="text1"/>
          <w:sz w:val="24"/>
          <w:szCs w:val="24"/>
        </w:rPr>
        <w:t xml:space="preserve"> focus on training, better surveillance and better disposability increase of emergency</w:t>
      </w:r>
      <w:r w:rsidR="000B2212">
        <w:rPr>
          <w:rFonts w:cstheme="minorHAnsi"/>
          <w:color w:val="000000" w:themeColor="text1"/>
          <w:sz w:val="24"/>
          <w:szCs w:val="24"/>
        </w:rPr>
        <w:t>,</w:t>
      </w:r>
      <w:r w:rsidRPr="00834810">
        <w:rPr>
          <w:rFonts w:cstheme="minorHAnsi"/>
          <w:color w:val="000000" w:themeColor="text1"/>
          <w:sz w:val="24"/>
          <w:szCs w:val="24"/>
        </w:rPr>
        <w:t xml:space="preserve"> is needed to fight</w:t>
      </w:r>
      <w:r w:rsidRPr="00222995">
        <w:rPr>
          <w:rFonts w:cstheme="minorHAnsi"/>
          <w:color w:val="000000" w:themeColor="text1"/>
          <w:sz w:val="24"/>
          <w:szCs w:val="24"/>
        </w:rPr>
        <w:t xml:space="preserve"> the growing tendency of large forest fires.</w:t>
      </w:r>
    </w:p>
    <w:p w:rsidR="00E30E90" w:rsidRPr="00222995" w:rsidRDefault="00E30E90" w:rsidP="00703C40">
      <w:pPr>
        <w:jc w:val="both"/>
        <w:rPr>
          <w:rFonts w:cstheme="minorHAnsi"/>
          <w:color w:val="000000" w:themeColor="text1"/>
          <w:sz w:val="24"/>
          <w:szCs w:val="24"/>
        </w:rPr>
      </w:pPr>
      <w:r w:rsidRPr="00222995">
        <w:rPr>
          <w:rFonts w:cstheme="minorHAnsi"/>
          <w:color w:val="000000" w:themeColor="text1"/>
          <w:sz w:val="24"/>
          <w:szCs w:val="24"/>
        </w:rPr>
        <w:t>To develop new sustainable and multifunctional plantation forests, economic policy measures focused on increasing the efficiency of timber supply should be complemented with well-targeted measures to preserve forests and conserve their biodiversity, landscape and social values.</w:t>
      </w:r>
      <w:r w:rsidR="00703C40" w:rsidRPr="00703C40">
        <w:rPr>
          <w:rStyle w:val="Refdecomentrio"/>
        </w:rPr>
        <w:t xml:space="preserve"> </w:t>
      </w:r>
    </w:p>
    <w:p w:rsidR="00E30E90" w:rsidRPr="00222995" w:rsidRDefault="00A13F33" w:rsidP="00E30E90">
      <w:pPr>
        <w:jc w:val="both"/>
        <w:rPr>
          <w:rFonts w:cstheme="minorHAnsi"/>
          <w:color w:val="000000" w:themeColor="text1"/>
          <w:sz w:val="24"/>
          <w:szCs w:val="24"/>
        </w:rPr>
      </w:pPr>
      <w:r>
        <w:rPr>
          <w:rFonts w:cstheme="minorHAnsi"/>
          <w:color w:val="000000" w:themeColor="text1"/>
          <w:sz w:val="24"/>
          <w:szCs w:val="24"/>
        </w:rPr>
        <w:t>A</w:t>
      </w:r>
      <w:r w:rsidRPr="00222995">
        <w:rPr>
          <w:rFonts w:cstheme="minorHAnsi"/>
          <w:color w:val="000000" w:themeColor="text1"/>
          <w:sz w:val="24"/>
          <w:szCs w:val="24"/>
        </w:rPr>
        <w:t xml:space="preserve"> better enforcement of the EU Timber Regulation </w:t>
      </w:r>
      <w:r w:rsidR="00E30E90" w:rsidRPr="00222995">
        <w:rPr>
          <w:rFonts w:cstheme="minorHAnsi"/>
          <w:color w:val="000000" w:themeColor="text1"/>
          <w:sz w:val="24"/>
          <w:szCs w:val="24"/>
        </w:rPr>
        <w:t>is needed to provide a level playing field in the economy. Ensuring the legality of timber and timber products is also a key aspect of sustainability at a globalised market.</w:t>
      </w:r>
    </w:p>
    <w:p w:rsidR="00E30E90" w:rsidRDefault="00E30E90" w:rsidP="009E0167">
      <w:pPr>
        <w:jc w:val="both"/>
        <w:rPr>
          <w:rFonts w:cstheme="minorHAnsi"/>
          <w:color w:val="000000" w:themeColor="text1"/>
          <w:sz w:val="24"/>
          <w:szCs w:val="24"/>
        </w:rPr>
      </w:pPr>
      <w:r w:rsidRPr="00834810">
        <w:rPr>
          <w:rFonts w:cstheme="minorHAnsi"/>
          <w:color w:val="000000" w:themeColor="text1"/>
          <w:sz w:val="24"/>
          <w:szCs w:val="24"/>
        </w:rPr>
        <w:t xml:space="preserve">Forests are probably the best way </w:t>
      </w:r>
      <w:r w:rsidR="00A13F33">
        <w:rPr>
          <w:rFonts w:cstheme="minorHAnsi"/>
          <w:color w:val="000000" w:themeColor="text1"/>
          <w:sz w:val="24"/>
          <w:szCs w:val="24"/>
        </w:rPr>
        <w:t xml:space="preserve">to </w:t>
      </w:r>
      <w:r w:rsidRPr="00834810">
        <w:rPr>
          <w:rFonts w:cstheme="minorHAnsi"/>
          <w:color w:val="000000" w:themeColor="text1"/>
          <w:sz w:val="24"/>
          <w:szCs w:val="24"/>
        </w:rPr>
        <w:t>us</w:t>
      </w:r>
      <w:r w:rsidR="00A13F33">
        <w:rPr>
          <w:rFonts w:cstheme="minorHAnsi"/>
          <w:color w:val="000000" w:themeColor="text1"/>
          <w:sz w:val="24"/>
          <w:szCs w:val="24"/>
        </w:rPr>
        <w:t>e</w:t>
      </w:r>
      <w:r w:rsidRPr="00834810">
        <w:rPr>
          <w:rFonts w:cstheme="minorHAnsi"/>
          <w:color w:val="000000" w:themeColor="text1"/>
          <w:sz w:val="24"/>
          <w:szCs w:val="24"/>
        </w:rPr>
        <w:t xml:space="preserve"> land but also </w:t>
      </w:r>
      <w:r w:rsidR="00A13F33">
        <w:rPr>
          <w:rFonts w:cstheme="minorHAnsi"/>
          <w:color w:val="000000" w:themeColor="text1"/>
          <w:sz w:val="24"/>
          <w:szCs w:val="24"/>
        </w:rPr>
        <w:t>to</w:t>
      </w:r>
      <w:r w:rsidRPr="00834810">
        <w:rPr>
          <w:rFonts w:cstheme="minorHAnsi"/>
          <w:color w:val="000000" w:themeColor="text1"/>
          <w:sz w:val="24"/>
          <w:szCs w:val="24"/>
        </w:rPr>
        <w:t xml:space="preserve"> produc</w:t>
      </w:r>
      <w:r w:rsidR="00A13F33">
        <w:rPr>
          <w:rFonts w:cstheme="minorHAnsi"/>
          <w:color w:val="000000" w:themeColor="text1"/>
          <w:sz w:val="24"/>
          <w:szCs w:val="24"/>
        </w:rPr>
        <w:t>e</w:t>
      </w:r>
      <w:r w:rsidRPr="00834810">
        <w:rPr>
          <w:rFonts w:cstheme="minorHAnsi"/>
          <w:color w:val="000000" w:themeColor="text1"/>
          <w:sz w:val="24"/>
          <w:szCs w:val="24"/>
        </w:rPr>
        <w:t xml:space="preserve"> soil. Even though the</w:t>
      </w:r>
      <w:r w:rsidR="007F54FF" w:rsidRPr="00834810">
        <w:rPr>
          <w:rFonts w:cstheme="minorHAnsi"/>
          <w:color w:val="000000" w:themeColor="text1"/>
          <w:sz w:val="24"/>
          <w:szCs w:val="24"/>
        </w:rPr>
        <w:t xml:space="preserve"> Land Use, Land-Use Change and Forestry regulation</w:t>
      </w:r>
      <w:r w:rsidRPr="00834810">
        <w:rPr>
          <w:rFonts w:cstheme="minorHAnsi"/>
          <w:color w:val="000000" w:themeColor="text1"/>
          <w:sz w:val="24"/>
          <w:szCs w:val="24"/>
        </w:rPr>
        <w:t xml:space="preserve"> </w:t>
      </w:r>
      <w:r w:rsidR="007F54FF" w:rsidRPr="00834810">
        <w:rPr>
          <w:rFonts w:cstheme="minorHAnsi"/>
          <w:color w:val="000000" w:themeColor="text1"/>
          <w:sz w:val="24"/>
          <w:szCs w:val="24"/>
        </w:rPr>
        <w:t>(</w:t>
      </w:r>
      <w:r w:rsidRPr="00834810">
        <w:rPr>
          <w:rFonts w:cstheme="minorHAnsi"/>
          <w:color w:val="000000" w:themeColor="text1"/>
          <w:sz w:val="24"/>
          <w:szCs w:val="24"/>
        </w:rPr>
        <w:t>LULUCF</w:t>
      </w:r>
      <w:r w:rsidR="007F54FF" w:rsidRPr="00834810">
        <w:rPr>
          <w:rFonts w:cstheme="minorHAnsi"/>
          <w:color w:val="000000" w:themeColor="text1"/>
          <w:sz w:val="24"/>
          <w:szCs w:val="24"/>
        </w:rPr>
        <w:t>)</w:t>
      </w:r>
      <w:r w:rsidRPr="00834810">
        <w:rPr>
          <w:rFonts w:cstheme="minorHAnsi"/>
          <w:color w:val="000000" w:themeColor="text1"/>
          <w:sz w:val="24"/>
          <w:szCs w:val="24"/>
        </w:rPr>
        <w:t xml:space="preserve"> is disputed in its structure and effects, it provides a legal frame for the protection of land. We see the need to </w:t>
      </w:r>
      <w:r w:rsidR="00780E54" w:rsidRPr="00834810">
        <w:rPr>
          <w:rFonts w:cstheme="minorHAnsi"/>
          <w:color w:val="000000" w:themeColor="text1"/>
          <w:sz w:val="24"/>
          <w:szCs w:val="24"/>
        </w:rPr>
        <w:t>improve the implementation of</w:t>
      </w:r>
      <w:r w:rsidRPr="00834810">
        <w:rPr>
          <w:rFonts w:cstheme="minorHAnsi"/>
          <w:color w:val="000000" w:themeColor="text1"/>
          <w:sz w:val="24"/>
          <w:szCs w:val="24"/>
        </w:rPr>
        <w:t xml:space="preserve"> related measures and to enforce </w:t>
      </w:r>
      <w:r w:rsidR="002A65E3" w:rsidRPr="00834810">
        <w:rPr>
          <w:rFonts w:cstheme="minorHAnsi"/>
          <w:color w:val="000000" w:themeColor="text1"/>
          <w:sz w:val="24"/>
          <w:szCs w:val="24"/>
        </w:rPr>
        <w:t>them</w:t>
      </w:r>
      <w:r w:rsidRPr="00834810">
        <w:rPr>
          <w:rFonts w:cstheme="minorHAnsi"/>
          <w:color w:val="000000" w:themeColor="text1"/>
          <w:sz w:val="24"/>
          <w:szCs w:val="24"/>
        </w:rPr>
        <w:t>.</w:t>
      </w:r>
      <w:r w:rsidR="007F54FF" w:rsidRPr="00834810">
        <w:rPr>
          <w:rFonts w:cstheme="minorHAnsi"/>
          <w:color w:val="000000" w:themeColor="text1"/>
          <w:sz w:val="24"/>
          <w:szCs w:val="24"/>
        </w:rPr>
        <w:t xml:space="preserve"> </w:t>
      </w:r>
      <w:r w:rsidRPr="00834810">
        <w:rPr>
          <w:rFonts w:cstheme="minorHAnsi"/>
          <w:color w:val="000000" w:themeColor="text1"/>
          <w:sz w:val="24"/>
          <w:szCs w:val="24"/>
        </w:rPr>
        <w:t xml:space="preserve">Land use also points </w:t>
      </w:r>
      <w:r w:rsidR="007F54FF" w:rsidRPr="00834810">
        <w:rPr>
          <w:rFonts w:cstheme="minorHAnsi"/>
          <w:color w:val="000000" w:themeColor="text1"/>
          <w:sz w:val="24"/>
          <w:szCs w:val="24"/>
        </w:rPr>
        <w:t xml:space="preserve">to </w:t>
      </w:r>
      <w:r w:rsidRPr="00834810">
        <w:rPr>
          <w:rFonts w:cstheme="minorHAnsi"/>
          <w:color w:val="000000" w:themeColor="text1"/>
          <w:sz w:val="24"/>
          <w:szCs w:val="24"/>
        </w:rPr>
        <w:t xml:space="preserve">the need to better protect soil. </w:t>
      </w:r>
      <w:r w:rsidR="00A13F33">
        <w:rPr>
          <w:rFonts w:cstheme="minorHAnsi"/>
          <w:color w:val="000000" w:themeColor="text1"/>
          <w:sz w:val="24"/>
          <w:szCs w:val="24"/>
        </w:rPr>
        <w:t xml:space="preserve">The </w:t>
      </w:r>
      <w:r w:rsidRPr="00834810">
        <w:rPr>
          <w:rFonts w:cstheme="minorHAnsi"/>
          <w:color w:val="000000" w:themeColor="text1"/>
          <w:sz w:val="24"/>
          <w:szCs w:val="24"/>
        </w:rPr>
        <w:t>EFBWW support</w:t>
      </w:r>
      <w:r w:rsidR="00A13F33">
        <w:rPr>
          <w:rFonts w:cstheme="minorHAnsi"/>
          <w:color w:val="000000" w:themeColor="text1"/>
          <w:sz w:val="24"/>
          <w:szCs w:val="24"/>
        </w:rPr>
        <w:t>s</w:t>
      </w:r>
      <w:r w:rsidRPr="00834810">
        <w:rPr>
          <w:rFonts w:cstheme="minorHAnsi"/>
          <w:color w:val="000000" w:themeColor="text1"/>
          <w:sz w:val="24"/>
          <w:szCs w:val="24"/>
        </w:rPr>
        <w:t xml:space="preserve"> initiatives to protect our soil </w:t>
      </w:r>
      <w:r w:rsidR="00780E54" w:rsidRPr="00834810">
        <w:rPr>
          <w:rFonts w:cstheme="minorHAnsi"/>
          <w:color w:val="000000" w:themeColor="text1"/>
          <w:sz w:val="24"/>
          <w:szCs w:val="24"/>
        </w:rPr>
        <w:t xml:space="preserve">in a more efficient way </w:t>
      </w:r>
      <w:r w:rsidRPr="00834810">
        <w:rPr>
          <w:rFonts w:cstheme="minorHAnsi"/>
          <w:color w:val="000000" w:themeColor="text1"/>
          <w:sz w:val="24"/>
          <w:szCs w:val="24"/>
        </w:rPr>
        <w:t>and call</w:t>
      </w:r>
      <w:r w:rsidR="00A13F33">
        <w:rPr>
          <w:rFonts w:cstheme="minorHAnsi"/>
          <w:color w:val="000000" w:themeColor="text1"/>
          <w:sz w:val="24"/>
          <w:szCs w:val="24"/>
        </w:rPr>
        <w:t>s</w:t>
      </w:r>
      <w:r w:rsidRPr="00834810">
        <w:rPr>
          <w:rFonts w:cstheme="minorHAnsi"/>
          <w:color w:val="000000" w:themeColor="text1"/>
          <w:sz w:val="24"/>
          <w:szCs w:val="24"/>
        </w:rPr>
        <w:t xml:space="preserve"> on the EU policy makers to put this topic high on the agenda.</w:t>
      </w:r>
    </w:p>
    <w:p w:rsidR="00227B40" w:rsidRDefault="00227B40" w:rsidP="00227B40">
      <w:pPr>
        <w:spacing w:after="0" w:line="276" w:lineRule="auto"/>
        <w:jc w:val="both"/>
        <w:rPr>
          <w:rFonts w:cstheme="minorHAnsi"/>
          <w:bCs/>
          <w:sz w:val="24"/>
          <w:szCs w:val="24"/>
        </w:rPr>
      </w:pPr>
    </w:p>
    <w:p w:rsidR="00227B40" w:rsidRPr="00227B40" w:rsidRDefault="00227B40" w:rsidP="00962415">
      <w:pPr>
        <w:pStyle w:val="PargrafodaLista"/>
        <w:numPr>
          <w:ilvl w:val="0"/>
          <w:numId w:val="35"/>
        </w:numPr>
        <w:spacing w:after="0" w:line="276" w:lineRule="auto"/>
        <w:jc w:val="both"/>
        <w:rPr>
          <w:rFonts w:cstheme="minorHAnsi"/>
          <w:b/>
          <w:color w:val="538135" w:themeColor="accent6" w:themeShade="BF"/>
          <w:sz w:val="36"/>
          <w:szCs w:val="36"/>
        </w:rPr>
      </w:pPr>
      <w:r w:rsidRPr="00227B40">
        <w:rPr>
          <w:rFonts w:cstheme="minorHAnsi"/>
          <w:b/>
          <w:color w:val="538135" w:themeColor="accent6" w:themeShade="BF"/>
          <w:sz w:val="36"/>
          <w:szCs w:val="36"/>
        </w:rPr>
        <w:t xml:space="preserve">Economic future of rural areas </w:t>
      </w:r>
    </w:p>
    <w:p w:rsidR="00AB6B8E" w:rsidRDefault="00AB6B8E" w:rsidP="00227B40">
      <w:pPr>
        <w:spacing w:after="0" w:line="276" w:lineRule="auto"/>
        <w:jc w:val="both"/>
        <w:rPr>
          <w:rFonts w:cstheme="minorHAnsi"/>
          <w:color w:val="000000" w:themeColor="text1"/>
          <w:sz w:val="24"/>
          <w:szCs w:val="24"/>
        </w:rPr>
      </w:pPr>
    </w:p>
    <w:p w:rsidR="008E402C" w:rsidRPr="008E402C" w:rsidRDefault="008E402C" w:rsidP="008E402C">
      <w:pPr>
        <w:spacing w:after="0" w:line="276" w:lineRule="auto"/>
        <w:jc w:val="both"/>
        <w:rPr>
          <w:rFonts w:cstheme="minorHAnsi"/>
          <w:color w:val="000000" w:themeColor="text1"/>
          <w:sz w:val="24"/>
          <w:szCs w:val="24"/>
        </w:rPr>
      </w:pPr>
      <w:r w:rsidRPr="008E402C">
        <w:rPr>
          <w:rFonts w:cstheme="minorHAnsi"/>
          <w:color w:val="000000" w:themeColor="text1"/>
          <w:sz w:val="24"/>
          <w:szCs w:val="24"/>
        </w:rPr>
        <w:t xml:space="preserve">In recent decades rural and suburban areas have been confronted with a decline of population. </w:t>
      </w:r>
    </w:p>
    <w:p w:rsidR="008E402C" w:rsidRDefault="008E402C" w:rsidP="008E402C">
      <w:pPr>
        <w:spacing w:after="0" w:line="276" w:lineRule="auto"/>
        <w:jc w:val="both"/>
        <w:rPr>
          <w:rFonts w:cstheme="minorHAnsi"/>
          <w:color w:val="000000" w:themeColor="text1"/>
          <w:sz w:val="24"/>
          <w:szCs w:val="24"/>
          <w:lang w:val="en-US"/>
        </w:rPr>
      </w:pPr>
      <w:r w:rsidRPr="008E402C">
        <w:rPr>
          <w:rFonts w:cstheme="minorHAnsi"/>
          <w:color w:val="000000" w:themeColor="text1"/>
          <w:sz w:val="24"/>
          <w:szCs w:val="24"/>
        </w:rPr>
        <w:t>At the sa</w:t>
      </w:r>
      <w:r>
        <w:rPr>
          <w:rFonts w:cstheme="minorHAnsi"/>
          <w:color w:val="000000" w:themeColor="text1"/>
          <w:sz w:val="24"/>
          <w:szCs w:val="24"/>
        </w:rPr>
        <w:t xml:space="preserve">me </w:t>
      </w:r>
      <w:r w:rsidRPr="008E402C">
        <w:rPr>
          <w:rFonts w:cstheme="minorHAnsi"/>
          <w:color w:val="000000" w:themeColor="text1"/>
          <w:sz w:val="24"/>
          <w:szCs w:val="24"/>
        </w:rPr>
        <w:t xml:space="preserve">time the need for more single family homes has increased. </w:t>
      </w:r>
      <w:r w:rsidRPr="004A2F81">
        <w:rPr>
          <w:rFonts w:cstheme="minorHAnsi"/>
          <w:color w:val="000000" w:themeColor="text1"/>
          <w:sz w:val="24"/>
          <w:szCs w:val="24"/>
        </w:rPr>
        <w:t>S</w:t>
      </w:r>
      <w:r w:rsidR="00307D81" w:rsidRPr="00307D81">
        <w:rPr>
          <w:rFonts w:cstheme="minorHAnsi"/>
          <w:color w:val="000000" w:themeColor="text1"/>
          <w:sz w:val="24"/>
          <w:szCs w:val="24"/>
        </w:rPr>
        <w:t xml:space="preserve">parsely </w:t>
      </w:r>
      <w:r w:rsidRPr="008E402C">
        <w:rPr>
          <w:rFonts w:cstheme="minorHAnsi"/>
          <w:color w:val="000000" w:themeColor="text1"/>
          <w:sz w:val="24"/>
          <w:szCs w:val="24"/>
          <w:lang w:val="en-US"/>
        </w:rPr>
        <w:t>populated area</w:t>
      </w:r>
      <w:r w:rsidR="004A2F81">
        <w:rPr>
          <w:rFonts w:cstheme="minorHAnsi"/>
          <w:color w:val="000000" w:themeColor="text1"/>
          <w:sz w:val="24"/>
          <w:szCs w:val="24"/>
          <w:lang w:val="en-US"/>
        </w:rPr>
        <w:t>s</w:t>
      </w:r>
      <w:r>
        <w:rPr>
          <w:rFonts w:cstheme="minorHAnsi"/>
          <w:color w:val="000000" w:themeColor="text1"/>
          <w:sz w:val="24"/>
          <w:szCs w:val="24"/>
          <w:lang w:val="en-US"/>
        </w:rPr>
        <w:t xml:space="preserve"> lead to </w:t>
      </w:r>
      <w:r w:rsidRPr="008E402C">
        <w:rPr>
          <w:rFonts w:cstheme="minorHAnsi"/>
          <w:color w:val="000000" w:themeColor="text1"/>
          <w:sz w:val="24"/>
          <w:szCs w:val="24"/>
          <w:lang w:val="en-US"/>
        </w:rPr>
        <w:t>high</w:t>
      </w:r>
      <w:r>
        <w:rPr>
          <w:rFonts w:cstheme="minorHAnsi"/>
          <w:color w:val="000000" w:themeColor="text1"/>
          <w:sz w:val="24"/>
          <w:szCs w:val="24"/>
          <w:lang w:val="en-US"/>
        </w:rPr>
        <w:t>er</w:t>
      </w:r>
      <w:r w:rsidRPr="008E402C">
        <w:rPr>
          <w:rFonts w:cstheme="minorHAnsi"/>
          <w:color w:val="000000" w:themeColor="text1"/>
          <w:sz w:val="24"/>
          <w:szCs w:val="24"/>
          <w:lang w:val="en-US"/>
        </w:rPr>
        <w:t xml:space="preserve"> development costs, </w:t>
      </w:r>
      <w:r>
        <w:rPr>
          <w:rFonts w:cstheme="minorHAnsi"/>
          <w:color w:val="000000" w:themeColor="text1"/>
          <w:sz w:val="24"/>
          <w:szCs w:val="24"/>
          <w:lang w:val="en-US"/>
        </w:rPr>
        <w:t xml:space="preserve">e.g. for utilities and other </w:t>
      </w:r>
      <w:r w:rsidRPr="008E402C">
        <w:rPr>
          <w:rFonts w:cstheme="minorHAnsi"/>
          <w:color w:val="000000" w:themeColor="text1"/>
          <w:sz w:val="24"/>
          <w:szCs w:val="24"/>
          <w:lang w:val="en-US"/>
        </w:rPr>
        <w:t>infrastructure (water, sewer</w:t>
      </w:r>
      <w:r w:rsidR="004A2F81">
        <w:rPr>
          <w:rFonts w:cstheme="minorHAnsi"/>
          <w:color w:val="000000" w:themeColor="text1"/>
          <w:sz w:val="24"/>
          <w:szCs w:val="24"/>
          <w:lang w:val="en-US"/>
        </w:rPr>
        <w:t>s</w:t>
      </w:r>
      <w:r w:rsidRPr="008E402C">
        <w:rPr>
          <w:rFonts w:cstheme="minorHAnsi"/>
          <w:color w:val="000000" w:themeColor="text1"/>
          <w:sz w:val="24"/>
          <w:szCs w:val="24"/>
          <w:lang w:val="en-US"/>
        </w:rPr>
        <w:t>, electricity, gas, road</w:t>
      </w:r>
      <w:r w:rsidR="004A2F81">
        <w:rPr>
          <w:rFonts w:cstheme="minorHAnsi"/>
          <w:color w:val="000000" w:themeColor="text1"/>
          <w:sz w:val="24"/>
          <w:szCs w:val="24"/>
          <w:lang w:val="en-US"/>
        </w:rPr>
        <w:t>s</w:t>
      </w:r>
      <w:r w:rsidRPr="008E402C">
        <w:rPr>
          <w:rFonts w:cstheme="minorHAnsi"/>
          <w:color w:val="000000" w:themeColor="text1"/>
          <w:sz w:val="24"/>
          <w:szCs w:val="24"/>
          <w:lang w:val="en-US"/>
        </w:rPr>
        <w:t xml:space="preserve">). </w:t>
      </w:r>
      <w:r w:rsidR="004A2F81">
        <w:rPr>
          <w:rFonts w:cstheme="minorHAnsi"/>
          <w:color w:val="000000" w:themeColor="text1"/>
          <w:sz w:val="24"/>
          <w:szCs w:val="24"/>
          <w:lang w:val="en-US"/>
        </w:rPr>
        <w:t>Compared</w:t>
      </w:r>
      <w:r w:rsidRPr="008E402C">
        <w:rPr>
          <w:rFonts w:cstheme="minorHAnsi"/>
          <w:color w:val="000000" w:themeColor="text1"/>
          <w:sz w:val="24"/>
          <w:szCs w:val="24"/>
          <w:lang w:val="en-US"/>
        </w:rPr>
        <w:t xml:space="preserve"> to </w:t>
      </w:r>
      <w:r w:rsidR="004A2F81">
        <w:rPr>
          <w:rFonts w:cstheme="minorHAnsi"/>
          <w:color w:val="000000" w:themeColor="text1"/>
          <w:sz w:val="24"/>
          <w:szCs w:val="24"/>
          <w:lang w:val="en-US"/>
        </w:rPr>
        <w:t>a</w:t>
      </w:r>
      <w:r w:rsidRPr="008E402C">
        <w:rPr>
          <w:rFonts w:cstheme="minorHAnsi"/>
          <w:color w:val="000000" w:themeColor="text1"/>
          <w:sz w:val="24"/>
          <w:szCs w:val="24"/>
          <w:lang w:val="en-US"/>
        </w:rPr>
        <w:t xml:space="preserve"> detached single-family house, the infrastructure costs per residential unit for </w:t>
      </w:r>
      <w:r w:rsidR="004A2F81">
        <w:rPr>
          <w:rFonts w:cstheme="minorHAnsi"/>
          <w:color w:val="000000" w:themeColor="text1"/>
          <w:sz w:val="24"/>
          <w:szCs w:val="24"/>
          <w:lang w:val="en-US"/>
        </w:rPr>
        <w:t>a</w:t>
      </w:r>
      <w:r w:rsidRPr="008E402C">
        <w:rPr>
          <w:rFonts w:cstheme="minorHAnsi"/>
          <w:color w:val="000000" w:themeColor="text1"/>
          <w:sz w:val="24"/>
          <w:szCs w:val="24"/>
          <w:lang w:val="en-US"/>
        </w:rPr>
        <w:t xml:space="preserve"> row house are only 46%, those for multi-</w:t>
      </w:r>
      <w:r w:rsidR="00307D81" w:rsidRPr="00307D81">
        <w:rPr>
          <w:rFonts w:cstheme="minorHAnsi"/>
          <w:color w:val="000000" w:themeColor="text1"/>
          <w:sz w:val="24"/>
          <w:szCs w:val="24"/>
        </w:rPr>
        <w:t>storey</w:t>
      </w:r>
      <w:r w:rsidRPr="008E402C">
        <w:rPr>
          <w:rFonts w:cstheme="minorHAnsi"/>
          <w:color w:val="000000" w:themeColor="text1"/>
          <w:sz w:val="24"/>
          <w:szCs w:val="24"/>
          <w:lang w:val="en-US"/>
        </w:rPr>
        <w:t xml:space="preserve"> residential buildings only 27%.</w:t>
      </w:r>
      <w:r>
        <w:rPr>
          <w:rFonts w:cstheme="minorHAnsi"/>
          <w:color w:val="000000" w:themeColor="text1"/>
          <w:sz w:val="24"/>
          <w:szCs w:val="24"/>
          <w:lang w:val="en-US"/>
        </w:rPr>
        <w:t xml:space="preserve"> </w:t>
      </w:r>
      <w:r w:rsidRPr="008E402C">
        <w:rPr>
          <w:rFonts w:cstheme="minorHAnsi"/>
          <w:color w:val="000000" w:themeColor="text1"/>
          <w:sz w:val="24"/>
          <w:szCs w:val="24"/>
        </w:rPr>
        <w:t>Th</w:t>
      </w:r>
      <w:r>
        <w:rPr>
          <w:rFonts w:cstheme="minorHAnsi"/>
          <w:color w:val="000000" w:themeColor="text1"/>
          <w:sz w:val="24"/>
          <w:szCs w:val="24"/>
        </w:rPr>
        <w:t>is example shows that th</w:t>
      </w:r>
      <w:r w:rsidRPr="008E402C">
        <w:rPr>
          <w:rFonts w:cstheme="minorHAnsi"/>
          <w:color w:val="000000" w:themeColor="text1"/>
          <w:sz w:val="24"/>
          <w:szCs w:val="24"/>
        </w:rPr>
        <w:t xml:space="preserve">ese trends demand a specific </w:t>
      </w:r>
      <w:r w:rsidRPr="008E402C">
        <w:rPr>
          <w:rFonts w:cstheme="minorHAnsi"/>
          <w:color w:val="000000" w:themeColor="text1"/>
          <w:sz w:val="24"/>
          <w:szCs w:val="24"/>
          <w:lang w:val="en-US"/>
        </w:rPr>
        <w:t>spatial planning policy (“</w:t>
      </w:r>
      <w:proofErr w:type="spellStart"/>
      <w:r w:rsidRPr="008E402C">
        <w:rPr>
          <w:rFonts w:cstheme="minorHAnsi"/>
          <w:color w:val="000000" w:themeColor="text1"/>
          <w:sz w:val="24"/>
          <w:szCs w:val="24"/>
          <w:lang w:val="en-US"/>
        </w:rPr>
        <w:t>raumplanung</w:t>
      </w:r>
      <w:proofErr w:type="spellEnd"/>
      <w:r w:rsidRPr="008E402C">
        <w:rPr>
          <w:rFonts w:cstheme="minorHAnsi"/>
          <w:color w:val="000000" w:themeColor="text1"/>
          <w:sz w:val="24"/>
          <w:szCs w:val="24"/>
          <w:lang w:val="en-US"/>
        </w:rPr>
        <w:t xml:space="preserve">”) and </w:t>
      </w:r>
      <w:r w:rsidR="004A2F81">
        <w:rPr>
          <w:rFonts w:cstheme="minorHAnsi"/>
          <w:color w:val="000000" w:themeColor="text1"/>
          <w:sz w:val="24"/>
          <w:szCs w:val="24"/>
          <w:lang w:val="en-US"/>
        </w:rPr>
        <w:t xml:space="preserve">a </w:t>
      </w:r>
      <w:r w:rsidRPr="008E402C">
        <w:rPr>
          <w:rFonts w:cstheme="minorHAnsi"/>
          <w:color w:val="000000" w:themeColor="text1"/>
          <w:sz w:val="24"/>
          <w:szCs w:val="24"/>
          <w:lang w:val="en-US"/>
        </w:rPr>
        <w:t xml:space="preserve">sustainable infrastructure policy adapted to local needs.   </w:t>
      </w:r>
    </w:p>
    <w:p w:rsidR="008E402C" w:rsidRPr="008E402C" w:rsidRDefault="008E402C" w:rsidP="008E402C">
      <w:pPr>
        <w:spacing w:after="0" w:line="276" w:lineRule="auto"/>
        <w:jc w:val="both"/>
        <w:rPr>
          <w:rFonts w:cstheme="minorHAnsi"/>
          <w:color w:val="000000" w:themeColor="text1"/>
          <w:sz w:val="24"/>
          <w:szCs w:val="24"/>
        </w:rPr>
      </w:pPr>
    </w:p>
    <w:p w:rsidR="003A5449" w:rsidRDefault="00227B40" w:rsidP="00227B40">
      <w:pPr>
        <w:spacing w:after="0" w:line="276" w:lineRule="auto"/>
        <w:jc w:val="both"/>
        <w:rPr>
          <w:rFonts w:cstheme="minorHAnsi"/>
          <w:color w:val="000000" w:themeColor="text1"/>
          <w:sz w:val="24"/>
          <w:szCs w:val="24"/>
        </w:rPr>
      </w:pPr>
      <w:r>
        <w:rPr>
          <w:rFonts w:cstheme="minorHAnsi"/>
          <w:color w:val="000000" w:themeColor="text1"/>
          <w:sz w:val="24"/>
          <w:szCs w:val="24"/>
        </w:rPr>
        <w:t xml:space="preserve">Another important </w:t>
      </w:r>
      <w:r w:rsidRPr="00972A1E">
        <w:rPr>
          <w:rFonts w:cstheme="minorHAnsi"/>
          <w:color w:val="000000" w:themeColor="text1"/>
          <w:sz w:val="24"/>
          <w:szCs w:val="24"/>
        </w:rPr>
        <w:t>aspect is the economic future o</w:t>
      </w:r>
      <w:r>
        <w:rPr>
          <w:rFonts w:cstheme="minorHAnsi"/>
          <w:color w:val="000000" w:themeColor="text1"/>
          <w:sz w:val="24"/>
          <w:szCs w:val="24"/>
        </w:rPr>
        <w:t>f</w:t>
      </w:r>
      <w:r w:rsidRPr="00972A1E">
        <w:rPr>
          <w:rFonts w:cstheme="minorHAnsi"/>
          <w:color w:val="000000" w:themeColor="text1"/>
          <w:sz w:val="24"/>
          <w:szCs w:val="24"/>
        </w:rPr>
        <w:t xml:space="preserve"> rural areas. </w:t>
      </w:r>
      <w:r w:rsidR="008E402C" w:rsidRPr="008E402C">
        <w:rPr>
          <w:rFonts w:cstheme="minorHAnsi"/>
          <w:color w:val="000000" w:themeColor="text1"/>
          <w:sz w:val="24"/>
          <w:szCs w:val="24"/>
          <w:lang w:val="en-US"/>
        </w:rPr>
        <w:t>People living in peripheral regions should have access to decent jobs.</w:t>
      </w:r>
      <w:r w:rsidR="008E402C">
        <w:rPr>
          <w:rFonts w:cstheme="minorHAnsi"/>
          <w:color w:val="000000" w:themeColor="text1"/>
          <w:sz w:val="24"/>
          <w:szCs w:val="24"/>
          <w:lang w:val="en-US"/>
        </w:rPr>
        <w:t xml:space="preserve"> </w:t>
      </w:r>
      <w:r w:rsidRPr="00972A1E">
        <w:rPr>
          <w:rFonts w:cstheme="minorHAnsi"/>
          <w:color w:val="000000" w:themeColor="text1"/>
          <w:sz w:val="24"/>
          <w:szCs w:val="24"/>
        </w:rPr>
        <w:t>The</w:t>
      </w:r>
      <w:r>
        <w:rPr>
          <w:rFonts w:cstheme="minorHAnsi"/>
          <w:color w:val="000000" w:themeColor="text1"/>
          <w:sz w:val="24"/>
          <w:szCs w:val="24"/>
        </w:rPr>
        <w:t xml:space="preserve"> construction and</w:t>
      </w:r>
      <w:r w:rsidRPr="00972A1E">
        <w:rPr>
          <w:rFonts w:cstheme="minorHAnsi"/>
          <w:color w:val="000000" w:themeColor="text1"/>
          <w:sz w:val="24"/>
          <w:szCs w:val="24"/>
        </w:rPr>
        <w:t xml:space="preserve"> </w:t>
      </w:r>
      <w:r>
        <w:rPr>
          <w:rFonts w:cstheme="minorHAnsi"/>
          <w:color w:val="000000" w:themeColor="text1"/>
          <w:sz w:val="24"/>
          <w:szCs w:val="24"/>
        </w:rPr>
        <w:t>f</w:t>
      </w:r>
      <w:r w:rsidRPr="00972A1E">
        <w:rPr>
          <w:rFonts w:cstheme="minorHAnsi"/>
          <w:color w:val="000000" w:themeColor="text1"/>
          <w:sz w:val="24"/>
          <w:szCs w:val="24"/>
        </w:rPr>
        <w:t>orest</w:t>
      </w:r>
      <w:r>
        <w:rPr>
          <w:rFonts w:cstheme="minorHAnsi"/>
          <w:color w:val="000000" w:themeColor="text1"/>
          <w:sz w:val="24"/>
          <w:szCs w:val="24"/>
        </w:rPr>
        <w:t>-b</w:t>
      </w:r>
      <w:r w:rsidRPr="00972A1E">
        <w:rPr>
          <w:rFonts w:cstheme="minorHAnsi"/>
          <w:color w:val="000000" w:themeColor="text1"/>
          <w:sz w:val="24"/>
          <w:szCs w:val="24"/>
        </w:rPr>
        <w:t xml:space="preserve">ased </w:t>
      </w:r>
      <w:r>
        <w:rPr>
          <w:rFonts w:cstheme="minorHAnsi"/>
          <w:color w:val="000000" w:themeColor="text1"/>
          <w:sz w:val="24"/>
          <w:szCs w:val="24"/>
        </w:rPr>
        <w:t>i</w:t>
      </w:r>
      <w:r w:rsidRPr="00972A1E">
        <w:rPr>
          <w:rFonts w:cstheme="minorHAnsi"/>
          <w:color w:val="000000" w:themeColor="text1"/>
          <w:sz w:val="24"/>
          <w:szCs w:val="24"/>
        </w:rPr>
        <w:t>ndustries are tailor-made for this challenge. They provide workplaces</w:t>
      </w:r>
      <w:r>
        <w:rPr>
          <w:rFonts w:cstheme="minorHAnsi"/>
          <w:color w:val="000000" w:themeColor="text1"/>
          <w:sz w:val="24"/>
          <w:szCs w:val="24"/>
        </w:rPr>
        <w:t xml:space="preserve"> and apprenticeships in</w:t>
      </w:r>
      <w:r w:rsidRPr="00972A1E">
        <w:rPr>
          <w:rFonts w:cstheme="minorHAnsi"/>
          <w:color w:val="000000" w:themeColor="text1"/>
          <w:sz w:val="24"/>
          <w:szCs w:val="24"/>
        </w:rPr>
        <w:t xml:space="preserve"> rural, </w:t>
      </w:r>
      <w:proofErr w:type="spellStart"/>
      <w:r w:rsidRPr="00972A1E">
        <w:rPr>
          <w:rFonts w:cstheme="minorHAnsi"/>
          <w:color w:val="000000" w:themeColor="text1"/>
          <w:sz w:val="24"/>
          <w:szCs w:val="24"/>
        </w:rPr>
        <w:t>peri</w:t>
      </w:r>
      <w:proofErr w:type="spellEnd"/>
      <w:r w:rsidRPr="00972A1E">
        <w:rPr>
          <w:rFonts w:cstheme="minorHAnsi"/>
          <w:color w:val="000000" w:themeColor="text1"/>
          <w:sz w:val="24"/>
          <w:szCs w:val="24"/>
        </w:rPr>
        <w:t>-urban and urban areas, for small and medium sized companies and for a wide range of professions and economic activities, such as</w:t>
      </w:r>
      <w:r>
        <w:rPr>
          <w:rFonts w:cstheme="minorHAnsi"/>
          <w:color w:val="000000" w:themeColor="text1"/>
          <w:sz w:val="24"/>
          <w:szCs w:val="24"/>
        </w:rPr>
        <w:t xml:space="preserve"> construction, quarries,</w:t>
      </w:r>
      <w:r w:rsidRPr="00972A1E">
        <w:rPr>
          <w:rFonts w:cstheme="minorHAnsi"/>
          <w:color w:val="000000" w:themeColor="text1"/>
          <w:sz w:val="24"/>
          <w:szCs w:val="24"/>
        </w:rPr>
        <w:t xml:space="preserve"> forestry, </w:t>
      </w:r>
      <w:proofErr w:type="gramStart"/>
      <w:r w:rsidRPr="00972A1E">
        <w:rPr>
          <w:rFonts w:cstheme="minorHAnsi"/>
          <w:color w:val="000000" w:themeColor="text1"/>
          <w:sz w:val="24"/>
          <w:szCs w:val="24"/>
        </w:rPr>
        <w:t>sawmills</w:t>
      </w:r>
      <w:proofErr w:type="gramEnd"/>
      <w:r w:rsidRPr="00972A1E">
        <w:rPr>
          <w:rFonts w:cstheme="minorHAnsi"/>
          <w:color w:val="000000" w:themeColor="text1"/>
          <w:sz w:val="24"/>
          <w:szCs w:val="24"/>
        </w:rPr>
        <w:t>, woodworking, furniture</w:t>
      </w:r>
      <w:r>
        <w:rPr>
          <w:rFonts w:cstheme="minorHAnsi"/>
          <w:color w:val="000000" w:themeColor="text1"/>
          <w:sz w:val="24"/>
          <w:szCs w:val="24"/>
        </w:rPr>
        <w:t xml:space="preserve"> </w:t>
      </w:r>
      <w:r w:rsidRPr="00972A1E">
        <w:rPr>
          <w:rFonts w:cstheme="minorHAnsi"/>
          <w:color w:val="000000" w:themeColor="text1"/>
          <w:sz w:val="24"/>
          <w:szCs w:val="24"/>
        </w:rPr>
        <w:t>and many more. The named industries therefore also play a vital role in keeping and fostering decentrali</w:t>
      </w:r>
      <w:r>
        <w:rPr>
          <w:rFonts w:cstheme="minorHAnsi"/>
          <w:color w:val="000000" w:themeColor="text1"/>
          <w:sz w:val="24"/>
          <w:szCs w:val="24"/>
        </w:rPr>
        <w:t>s</w:t>
      </w:r>
      <w:r w:rsidRPr="00972A1E">
        <w:rPr>
          <w:rFonts w:cstheme="minorHAnsi"/>
          <w:color w:val="000000" w:themeColor="text1"/>
          <w:sz w:val="24"/>
          <w:szCs w:val="24"/>
        </w:rPr>
        <w:t>ed economic structures</w:t>
      </w:r>
      <w:r>
        <w:rPr>
          <w:rFonts w:cstheme="minorHAnsi"/>
          <w:color w:val="000000" w:themeColor="text1"/>
          <w:sz w:val="24"/>
          <w:szCs w:val="24"/>
        </w:rPr>
        <w:t>.</w:t>
      </w:r>
      <w:r w:rsidRPr="00972A1E">
        <w:rPr>
          <w:rFonts w:cstheme="minorHAnsi"/>
          <w:color w:val="000000" w:themeColor="text1"/>
          <w:sz w:val="24"/>
          <w:szCs w:val="24"/>
        </w:rPr>
        <w:t xml:space="preserve"> </w:t>
      </w:r>
    </w:p>
    <w:p w:rsidR="00227B40" w:rsidRPr="008E402C" w:rsidRDefault="00227B40" w:rsidP="00227B40">
      <w:pPr>
        <w:spacing w:after="0" w:line="276" w:lineRule="auto"/>
        <w:jc w:val="both"/>
        <w:rPr>
          <w:rFonts w:cstheme="minorHAnsi"/>
          <w:color w:val="000000" w:themeColor="text1"/>
          <w:sz w:val="24"/>
          <w:szCs w:val="24"/>
          <w:lang w:val="en-US"/>
        </w:rPr>
      </w:pPr>
    </w:p>
    <w:p w:rsidR="003A5449" w:rsidRPr="006B1D2E" w:rsidRDefault="00227B40" w:rsidP="008E402C">
      <w:pPr>
        <w:spacing w:after="0" w:line="276" w:lineRule="auto"/>
        <w:jc w:val="both"/>
        <w:rPr>
          <w:sz w:val="24"/>
          <w:szCs w:val="24"/>
          <w:lang w:val="en-US"/>
        </w:rPr>
      </w:pPr>
      <w:r w:rsidRPr="00972A1E">
        <w:rPr>
          <w:rFonts w:cstheme="minorHAnsi"/>
          <w:color w:val="000000" w:themeColor="text1"/>
          <w:sz w:val="24"/>
          <w:szCs w:val="24"/>
        </w:rPr>
        <w:t>We need to make</w:t>
      </w:r>
      <w:r>
        <w:rPr>
          <w:rFonts w:cstheme="minorHAnsi"/>
          <w:color w:val="000000" w:themeColor="text1"/>
          <w:sz w:val="24"/>
          <w:szCs w:val="24"/>
        </w:rPr>
        <w:t xml:space="preserve"> our</w:t>
      </w:r>
      <w:r w:rsidRPr="00972A1E">
        <w:rPr>
          <w:rFonts w:cstheme="minorHAnsi"/>
          <w:color w:val="000000" w:themeColor="text1"/>
          <w:sz w:val="24"/>
          <w:szCs w:val="24"/>
        </w:rPr>
        <w:t xml:space="preserve"> sectors more attractive for the future, to keep experienced workforce in the sectors and to attract youngsters, as a basis for making</w:t>
      </w:r>
      <w:r>
        <w:rPr>
          <w:rFonts w:cstheme="minorHAnsi"/>
          <w:color w:val="000000" w:themeColor="text1"/>
          <w:sz w:val="24"/>
          <w:szCs w:val="24"/>
        </w:rPr>
        <w:t xml:space="preserve"> the</w:t>
      </w:r>
      <w:r w:rsidRPr="00972A1E">
        <w:rPr>
          <w:rFonts w:cstheme="minorHAnsi"/>
          <w:color w:val="000000" w:themeColor="text1"/>
          <w:sz w:val="24"/>
          <w:szCs w:val="24"/>
        </w:rPr>
        <w:t xml:space="preserve"> economy more circular and </w:t>
      </w:r>
      <w:proofErr w:type="spellStart"/>
      <w:r w:rsidRPr="00972A1E">
        <w:rPr>
          <w:rFonts w:cstheme="minorHAnsi"/>
          <w:color w:val="000000" w:themeColor="text1"/>
          <w:sz w:val="24"/>
          <w:szCs w:val="24"/>
        </w:rPr>
        <w:lastRenderedPageBreak/>
        <w:t>biobased</w:t>
      </w:r>
      <w:proofErr w:type="spellEnd"/>
      <w:r w:rsidRPr="00972A1E">
        <w:rPr>
          <w:rFonts w:cstheme="minorHAnsi"/>
          <w:color w:val="000000" w:themeColor="text1"/>
          <w:sz w:val="24"/>
          <w:szCs w:val="24"/>
        </w:rPr>
        <w:t xml:space="preserve">. </w:t>
      </w:r>
      <w:r>
        <w:rPr>
          <w:sz w:val="24"/>
          <w:szCs w:val="24"/>
        </w:rPr>
        <w:t xml:space="preserve">To achieve this, </w:t>
      </w:r>
      <w:r>
        <w:rPr>
          <w:rFonts w:cstheme="minorHAnsi"/>
          <w:color w:val="000000" w:themeColor="text1"/>
          <w:sz w:val="24"/>
          <w:szCs w:val="24"/>
        </w:rPr>
        <w:t>s</w:t>
      </w:r>
      <w:r w:rsidRPr="00972A1E">
        <w:rPr>
          <w:rFonts w:cstheme="minorHAnsi"/>
          <w:color w:val="000000" w:themeColor="text1"/>
          <w:sz w:val="24"/>
          <w:szCs w:val="24"/>
        </w:rPr>
        <w:t>pecific attention needs to be paid to research on the virtual capacities of smaller regions (NUTS3 level), based on an in</w:t>
      </w:r>
      <w:r>
        <w:rPr>
          <w:rFonts w:cstheme="minorHAnsi"/>
          <w:color w:val="000000" w:themeColor="text1"/>
          <w:sz w:val="24"/>
          <w:szCs w:val="24"/>
        </w:rPr>
        <w:t>-</w:t>
      </w:r>
      <w:r w:rsidRPr="00972A1E">
        <w:rPr>
          <w:rFonts w:cstheme="minorHAnsi"/>
          <w:color w:val="000000" w:themeColor="text1"/>
          <w:sz w:val="24"/>
          <w:szCs w:val="24"/>
        </w:rPr>
        <w:t>depth analysis of the actual structure of the workforce and economic activities, trade relations and other parameters of influence. Additionally, new innovative products, applications, product combinations and production processes should be analysed, to identify the perspectives of a region. The EU cohesion policy and the structural funds should focus more on these aspects of economic activities.</w:t>
      </w:r>
      <w:r>
        <w:rPr>
          <w:rFonts w:cstheme="minorHAnsi"/>
          <w:color w:val="000000" w:themeColor="text1"/>
          <w:sz w:val="24"/>
          <w:szCs w:val="24"/>
        </w:rPr>
        <w:t xml:space="preserve"> The</w:t>
      </w:r>
      <w:r w:rsidRPr="00972A1E">
        <w:rPr>
          <w:rFonts w:cstheme="minorHAnsi"/>
          <w:color w:val="000000" w:themeColor="text1"/>
          <w:sz w:val="24"/>
          <w:szCs w:val="24"/>
        </w:rPr>
        <w:t xml:space="preserve"> EFBWW call</w:t>
      </w:r>
      <w:r w:rsidR="00A13F33">
        <w:rPr>
          <w:rFonts w:cstheme="minorHAnsi"/>
          <w:color w:val="000000" w:themeColor="text1"/>
          <w:sz w:val="24"/>
          <w:szCs w:val="24"/>
        </w:rPr>
        <w:t>s</w:t>
      </w:r>
      <w:r w:rsidRPr="00972A1E">
        <w:rPr>
          <w:rFonts w:cstheme="minorHAnsi"/>
          <w:color w:val="000000" w:themeColor="text1"/>
          <w:sz w:val="24"/>
          <w:szCs w:val="24"/>
        </w:rPr>
        <w:t xml:space="preserve"> on the European Commission to mobilize existing tools, such as the Horizon Europe programme and the structural funds to support value chains like the wood cluster.</w:t>
      </w:r>
      <w:r w:rsidR="00942912">
        <w:rPr>
          <w:rFonts w:cstheme="minorHAnsi"/>
          <w:color w:val="000000" w:themeColor="text1"/>
          <w:sz w:val="24"/>
          <w:szCs w:val="24"/>
        </w:rPr>
        <w:t xml:space="preserve"> </w:t>
      </w:r>
    </w:p>
    <w:p w:rsidR="00227B40" w:rsidRPr="00821997" w:rsidRDefault="00227B40" w:rsidP="00227B40">
      <w:pPr>
        <w:spacing w:after="0" w:line="276" w:lineRule="auto"/>
        <w:jc w:val="both"/>
        <w:rPr>
          <w:rFonts w:cstheme="minorHAnsi"/>
          <w:color w:val="000000" w:themeColor="text1"/>
          <w:sz w:val="24"/>
          <w:szCs w:val="24"/>
          <w:lang w:val="en-US"/>
        </w:rPr>
      </w:pPr>
    </w:p>
    <w:p w:rsidR="00C75140" w:rsidRPr="00337C0D" w:rsidRDefault="00C75140" w:rsidP="00C75140">
      <w:pPr>
        <w:pStyle w:val="PargrafodaLista"/>
        <w:spacing w:after="0" w:line="240" w:lineRule="auto"/>
        <w:ind w:left="1080"/>
        <w:rPr>
          <w:rFonts w:cstheme="minorHAnsi"/>
          <w:b/>
          <w:color w:val="538135" w:themeColor="accent6" w:themeShade="BF"/>
          <w:sz w:val="36"/>
          <w:szCs w:val="36"/>
        </w:rPr>
      </w:pPr>
    </w:p>
    <w:p w:rsidR="007675BA" w:rsidRPr="00352CC8" w:rsidRDefault="007675BA" w:rsidP="00962415">
      <w:pPr>
        <w:pStyle w:val="PargrafodaLista"/>
        <w:numPr>
          <w:ilvl w:val="0"/>
          <w:numId w:val="35"/>
        </w:numPr>
        <w:spacing w:after="0" w:line="276" w:lineRule="auto"/>
        <w:jc w:val="both"/>
        <w:rPr>
          <w:rFonts w:cstheme="minorHAnsi"/>
          <w:b/>
          <w:color w:val="538135" w:themeColor="accent6" w:themeShade="BF"/>
          <w:sz w:val="36"/>
          <w:szCs w:val="36"/>
        </w:rPr>
      </w:pPr>
      <w:r w:rsidRPr="00352CC8">
        <w:rPr>
          <w:rFonts w:cstheme="minorHAnsi"/>
          <w:b/>
          <w:color w:val="538135" w:themeColor="accent6" w:themeShade="BF"/>
          <w:sz w:val="36"/>
          <w:szCs w:val="36"/>
        </w:rPr>
        <w:t>Building and promoting smart</w:t>
      </w:r>
      <w:r w:rsidR="00A90714">
        <w:rPr>
          <w:rFonts w:cstheme="minorHAnsi"/>
          <w:b/>
          <w:color w:val="538135" w:themeColor="accent6" w:themeShade="BF"/>
          <w:sz w:val="36"/>
          <w:szCs w:val="36"/>
        </w:rPr>
        <w:t xml:space="preserve"> </w:t>
      </w:r>
      <w:r w:rsidRPr="00352CC8">
        <w:rPr>
          <w:rFonts w:cstheme="minorHAnsi"/>
          <w:b/>
          <w:color w:val="538135" w:themeColor="accent6" w:themeShade="BF"/>
          <w:sz w:val="36"/>
          <w:szCs w:val="36"/>
        </w:rPr>
        <w:t>cities</w:t>
      </w:r>
    </w:p>
    <w:p w:rsidR="007675BA" w:rsidRDefault="007675BA" w:rsidP="007675BA">
      <w:pPr>
        <w:spacing w:after="0" w:line="276" w:lineRule="auto"/>
        <w:jc w:val="both"/>
        <w:rPr>
          <w:rFonts w:cstheme="minorHAnsi"/>
          <w:b/>
          <w:color w:val="538135" w:themeColor="accent6" w:themeShade="BF"/>
          <w:sz w:val="24"/>
          <w:szCs w:val="24"/>
        </w:rPr>
      </w:pPr>
    </w:p>
    <w:p w:rsidR="00834751" w:rsidRDefault="008362E3" w:rsidP="008362E3">
      <w:pPr>
        <w:spacing w:after="0" w:line="276" w:lineRule="auto"/>
        <w:jc w:val="both"/>
        <w:rPr>
          <w:rFonts w:cstheme="minorHAnsi"/>
          <w:color w:val="000000" w:themeColor="text1"/>
          <w:sz w:val="24"/>
          <w:szCs w:val="24"/>
        </w:rPr>
      </w:pPr>
      <w:r w:rsidRPr="00315EFF">
        <w:rPr>
          <w:rFonts w:cstheme="minorHAnsi"/>
          <w:bCs/>
          <w:sz w:val="24"/>
          <w:szCs w:val="24"/>
        </w:rPr>
        <w:t>The EFBWW considers that the real implementation of the EGD will take place at local level. Therefore</w:t>
      </w:r>
      <w:r w:rsidR="002A65E3">
        <w:rPr>
          <w:rFonts w:cstheme="minorHAnsi"/>
          <w:bCs/>
          <w:sz w:val="24"/>
          <w:szCs w:val="24"/>
        </w:rPr>
        <w:t>,</w:t>
      </w:r>
      <w:r w:rsidRPr="00315EFF">
        <w:rPr>
          <w:rFonts w:cstheme="minorHAnsi"/>
          <w:bCs/>
          <w:sz w:val="24"/>
          <w:szCs w:val="24"/>
        </w:rPr>
        <w:t xml:space="preserve"> every city and municipality should be in the forefront to make the </w:t>
      </w:r>
      <w:r w:rsidR="002A65E3">
        <w:rPr>
          <w:rFonts w:cstheme="minorHAnsi"/>
          <w:bCs/>
          <w:sz w:val="24"/>
          <w:szCs w:val="24"/>
        </w:rPr>
        <w:t>EGD</w:t>
      </w:r>
      <w:r w:rsidRPr="00315EFF">
        <w:rPr>
          <w:rFonts w:cstheme="minorHAnsi"/>
          <w:bCs/>
          <w:sz w:val="24"/>
          <w:szCs w:val="24"/>
        </w:rPr>
        <w:t xml:space="preserve"> work. </w:t>
      </w:r>
      <w:r w:rsidRPr="00972A1E">
        <w:rPr>
          <w:rFonts w:cstheme="minorHAnsi"/>
          <w:color w:val="000000" w:themeColor="text1"/>
          <w:sz w:val="24"/>
          <w:szCs w:val="24"/>
        </w:rPr>
        <w:t xml:space="preserve">Cohesion and balance between rural, </w:t>
      </w:r>
      <w:proofErr w:type="spellStart"/>
      <w:r w:rsidRPr="00972A1E">
        <w:rPr>
          <w:rFonts w:cstheme="minorHAnsi"/>
          <w:color w:val="000000" w:themeColor="text1"/>
          <w:sz w:val="24"/>
          <w:szCs w:val="24"/>
        </w:rPr>
        <w:t>peri</w:t>
      </w:r>
      <w:proofErr w:type="spellEnd"/>
      <w:r w:rsidRPr="00972A1E">
        <w:rPr>
          <w:rFonts w:cstheme="minorHAnsi"/>
          <w:color w:val="000000" w:themeColor="text1"/>
          <w:sz w:val="24"/>
          <w:szCs w:val="24"/>
        </w:rPr>
        <w:t>-urban and urban areas is of highest importance for the future of our societies. This is also enshrined in the Sustainable Development Goals (SDG)</w:t>
      </w:r>
      <w:r>
        <w:rPr>
          <w:rFonts w:cstheme="minorHAnsi"/>
          <w:color w:val="000000" w:themeColor="text1"/>
          <w:sz w:val="24"/>
          <w:szCs w:val="24"/>
        </w:rPr>
        <w:t>.</w:t>
      </w:r>
    </w:p>
    <w:p w:rsidR="008362E3" w:rsidRDefault="008362E3" w:rsidP="008362E3">
      <w:pPr>
        <w:spacing w:after="0" w:line="276" w:lineRule="auto"/>
        <w:jc w:val="both"/>
        <w:rPr>
          <w:rFonts w:cstheme="minorHAnsi"/>
          <w:bCs/>
          <w:sz w:val="24"/>
          <w:szCs w:val="24"/>
        </w:rPr>
      </w:pPr>
      <w:r w:rsidRPr="00972A1E">
        <w:rPr>
          <w:rFonts w:cstheme="minorHAnsi"/>
          <w:color w:val="000000" w:themeColor="text1"/>
          <w:sz w:val="24"/>
          <w:szCs w:val="24"/>
        </w:rPr>
        <w:t xml:space="preserve"> </w:t>
      </w:r>
    </w:p>
    <w:p w:rsidR="007675BA" w:rsidRDefault="007675BA" w:rsidP="007675BA">
      <w:pPr>
        <w:spacing w:after="0" w:line="276" w:lineRule="auto"/>
        <w:jc w:val="both"/>
        <w:rPr>
          <w:rFonts w:cstheme="minorHAnsi"/>
          <w:color w:val="000000" w:themeColor="text1"/>
          <w:sz w:val="24"/>
          <w:szCs w:val="24"/>
        </w:rPr>
      </w:pPr>
      <w:r w:rsidRPr="00144F0B">
        <w:rPr>
          <w:rFonts w:cstheme="minorHAnsi"/>
          <w:color w:val="000000" w:themeColor="text1"/>
          <w:sz w:val="24"/>
          <w:szCs w:val="24"/>
        </w:rPr>
        <w:t xml:space="preserve">Reducing the emission of carbon is a major challenge for </w:t>
      </w:r>
      <w:r>
        <w:rPr>
          <w:rFonts w:cstheme="minorHAnsi"/>
          <w:color w:val="000000" w:themeColor="text1"/>
          <w:sz w:val="24"/>
          <w:szCs w:val="24"/>
        </w:rPr>
        <w:t xml:space="preserve">local </w:t>
      </w:r>
      <w:r w:rsidRPr="00144F0B">
        <w:rPr>
          <w:rFonts w:cstheme="minorHAnsi"/>
          <w:color w:val="000000" w:themeColor="text1"/>
          <w:sz w:val="24"/>
          <w:szCs w:val="24"/>
        </w:rPr>
        <w:t xml:space="preserve">cities and communities. </w:t>
      </w:r>
      <w:r>
        <w:rPr>
          <w:rFonts w:cstheme="minorHAnsi"/>
          <w:color w:val="000000" w:themeColor="text1"/>
          <w:sz w:val="24"/>
          <w:szCs w:val="24"/>
        </w:rPr>
        <w:t>Over the next decades</w:t>
      </w:r>
      <w:r w:rsidR="002A65E3">
        <w:rPr>
          <w:rFonts w:cstheme="minorHAnsi"/>
          <w:color w:val="000000" w:themeColor="text1"/>
          <w:sz w:val="24"/>
          <w:szCs w:val="24"/>
        </w:rPr>
        <w:t>,</w:t>
      </w:r>
      <w:r>
        <w:rPr>
          <w:rFonts w:cstheme="minorHAnsi"/>
          <w:color w:val="000000" w:themeColor="text1"/>
          <w:sz w:val="24"/>
          <w:szCs w:val="24"/>
        </w:rPr>
        <w:t xml:space="preserve"> all cities and municipalities will have to assess and rethink fundamentally their local infrastructure and </w:t>
      </w:r>
      <w:r w:rsidR="002A65E3">
        <w:rPr>
          <w:rFonts w:cstheme="minorHAnsi"/>
          <w:color w:val="000000" w:themeColor="text1"/>
          <w:sz w:val="24"/>
          <w:szCs w:val="24"/>
        </w:rPr>
        <w:t>organisation</w:t>
      </w:r>
      <w:r>
        <w:rPr>
          <w:rFonts w:cstheme="minorHAnsi"/>
          <w:color w:val="000000" w:themeColor="text1"/>
          <w:sz w:val="24"/>
          <w:szCs w:val="24"/>
        </w:rPr>
        <w:t xml:space="preserve">. In order to make our cities a pleasant place to live and work we need to </w:t>
      </w:r>
      <w:r w:rsidR="002A65E3">
        <w:rPr>
          <w:rFonts w:cstheme="minorHAnsi"/>
          <w:color w:val="000000" w:themeColor="text1"/>
          <w:sz w:val="24"/>
          <w:szCs w:val="24"/>
        </w:rPr>
        <w:t xml:space="preserve">optimise </w:t>
      </w:r>
      <w:r>
        <w:rPr>
          <w:rFonts w:cstheme="minorHAnsi"/>
          <w:color w:val="000000" w:themeColor="text1"/>
          <w:sz w:val="24"/>
          <w:szCs w:val="24"/>
        </w:rPr>
        <w:t>public transportation, facilitate safe cycling, review water and waste management, reduce all CO</w:t>
      </w:r>
      <w:r w:rsidRPr="00144F0B">
        <w:rPr>
          <w:rFonts w:cstheme="minorHAnsi"/>
          <w:color w:val="000000" w:themeColor="text1"/>
          <w:sz w:val="24"/>
          <w:szCs w:val="24"/>
          <w:vertAlign w:val="subscript"/>
        </w:rPr>
        <w:t>2</w:t>
      </w:r>
      <w:r>
        <w:rPr>
          <w:rFonts w:cstheme="minorHAnsi"/>
          <w:color w:val="000000" w:themeColor="text1"/>
          <w:sz w:val="24"/>
          <w:szCs w:val="24"/>
        </w:rPr>
        <w:t xml:space="preserve"> intensive activities such as heating and lighting, plant more trees and build parks. </w:t>
      </w:r>
    </w:p>
    <w:p w:rsidR="003E433F" w:rsidRDefault="003E433F" w:rsidP="007675BA">
      <w:pPr>
        <w:spacing w:after="0" w:line="276" w:lineRule="auto"/>
        <w:jc w:val="both"/>
        <w:rPr>
          <w:rFonts w:cstheme="minorHAnsi"/>
          <w:color w:val="000000" w:themeColor="text1"/>
          <w:sz w:val="24"/>
          <w:szCs w:val="24"/>
        </w:rPr>
      </w:pPr>
    </w:p>
    <w:p w:rsidR="007675BA" w:rsidRDefault="007675BA" w:rsidP="007675BA">
      <w:pPr>
        <w:spacing w:after="0" w:line="276" w:lineRule="auto"/>
        <w:jc w:val="both"/>
        <w:rPr>
          <w:bCs/>
          <w:sz w:val="24"/>
          <w:szCs w:val="24"/>
        </w:rPr>
      </w:pPr>
      <w:r>
        <w:rPr>
          <w:rFonts w:cstheme="minorHAnsi"/>
          <w:color w:val="000000" w:themeColor="text1"/>
          <w:sz w:val="24"/>
          <w:szCs w:val="24"/>
        </w:rPr>
        <w:t>Through a technology-based approach many cities and municipalities can significantly reduce the emission of greenhouse gases and simultaneously improve the living and working quality of i</w:t>
      </w:r>
      <w:r w:rsidR="00A13F33">
        <w:rPr>
          <w:rFonts w:cstheme="minorHAnsi"/>
          <w:color w:val="000000" w:themeColor="text1"/>
          <w:sz w:val="24"/>
          <w:szCs w:val="24"/>
        </w:rPr>
        <w:t>t</w:t>
      </w:r>
      <w:r>
        <w:rPr>
          <w:rFonts w:cstheme="minorHAnsi"/>
          <w:color w:val="000000" w:themeColor="text1"/>
          <w:sz w:val="24"/>
          <w:szCs w:val="24"/>
        </w:rPr>
        <w:t xml:space="preserve">s </w:t>
      </w:r>
      <w:r w:rsidR="00A13F33">
        <w:rPr>
          <w:rFonts w:cstheme="minorHAnsi"/>
          <w:color w:val="000000" w:themeColor="text1"/>
          <w:sz w:val="24"/>
          <w:szCs w:val="24"/>
        </w:rPr>
        <w:t>in</w:t>
      </w:r>
      <w:r>
        <w:rPr>
          <w:rFonts w:cstheme="minorHAnsi"/>
          <w:color w:val="000000" w:themeColor="text1"/>
          <w:sz w:val="24"/>
          <w:szCs w:val="24"/>
        </w:rPr>
        <w:t>habitants and commuters. The use of technology, such as smart sensors, smart building, LED lighting, 5G communication, innovative materials or ICT, offers unlimited advantages to address</w:t>
      </w:r>
      <w:r w:rsidRPr="00315EFF">
        <w:rPr>
          <w:rFonts w:cstheme="minorHAnsi"/>
          <w:color w:val="000000" w:themeColor="text1"/>
          <w:sz w:val="24"/>
          <w:szCs w:val="24"/>
        </w:rPr>
        <w:t xml:space="preserve"> our </w:t>
      </w:r>
      <w:r w:rsidRPr="00315EFF">
        <w:rPr>
          <w:bCs/>
          <w:sz w:val="24"/>
          <w:szCs w:val="24"/>
        </w:rPr>
        <w:t>climate and environmental-related challenges and achieve tangible results.</w:t>
      </w:r>
    </w:p>
    <w:p w:rsidR="007675BA" w:rsidRDefault="007675BA" w:rsidP="003E433F">
      <w:pPr>
        <w:spacing w:after="0" w:line="276" w:lineRule="auto"/>
        <w:jc w:val="both"/>
        <w:rPr>
          <w:rFonts w:cstheme="minorHAnsi"/>
          <w:bCs/>
          <w:sz w:val="24"/>
          <w:szCs w:val="24"/>
        </w:rPr>
      </w:pPr>
    </w:p>
    <w:p w:rsidR="00821997" w:rsidRDefault="008362E3" w:rsidP="00821997">
      <w:pPr>
        <w:spacing w:after="0" w:line="276" w:lineRule="auto"/>
        <w:jc w:val="both"/>
      </w:pPr>
      <w:r w:rsidRPr="00315EFF">
        <w:rPr>
          <w:bCs/>
          <w:sz w:val="24"/>
          <w:szCs w:val="24"/>
        </w:rPr>
        <w:t xml:space="preserve">The EFBWW strongly urges all European institutions to step up </w:t>
      </w:r>
      <w:r w:rsidR="002A65E3">
        <w:rPr>
          <w:bCs/>
          <w:sz w:val="24"/>
          <w:szCs w:val="24"/>
        </w:rPr>
        <w:t>their</w:t>
      </w:r>
      <w:r w:rsidRPr="00315EFF">
        <w:rPr>
          <w:bCs/>
          <w:sz w:val="24"/>
          <w:szCs w:val="24"/>
        </w:rPr>
        <w:t xml:space="preserve"> efforts </w:t>
      </w:r>
      <w:r w:rsidR="002A65E3">
        <w:rPr>
          <w:bCs/>
          <w:sz w:val="24"/>
          <w:szCs w:val="24"/>
        </w:rPr>
        <w:t xml:space="preserve">to </w:t>
      </w:r>
      <w:r w:rsidRPr="00315EFF">
        <w:rPr>
          <w:bCs/>
          <w:sz w:val="24"/>
          <w:szCs w:val="24"/>
        </w:rPr>
        <w:t xml:space="preserve">transform European cities </w:t>
      </w:r>
      <w:r>
        <w:rPr>
          <w:bCs/>
          <w:sz w:val="24"/>
          <w:szCs w:val="24"/>
        </w:rPr>
        <w:t xml:space="preserve">and communities </w:t>
      </w:r>
      <w:r w:rsidRPr="00315EFF">
        <w:rPr>
          <w:bCs/>
          <w:sz w:val="24"/>
          <w:szCs w:val="24"/>
        </w:rPr>
        <w:t xml:space="preserve">into smart living and working environments. </w:t>
      </w:r>
      <w:r w:rsidR="00821997" w:rsidRPr="00315EFF">
        <w:rPr>
          <w:bCs/>
          <w:sz w:val="24"/>
          <w:szCs w:val="24"/>
        </w:rPr>
        <w:t xml:space="preserve">Smart cities can significantly contribute to the reduction of greenhouse </w:t>
      </w:r>
      <w:proofErr w:type="gramStart"/>
      <w:r w:rsidR="00821997" w:rsidRPr="00315EFF">
        <w:rPr>
          <w:bCs/>
          <w:sz w:val="24"/>
          <w:szCs w:val="24"/>
        </w:rPr>
        <w:t>gases,</w:t>
      </w:r>
      <w:proofErr w:type="gramEnd"/>
      <w:r w:rsidR="00821997" w:rsidRPr="00315EFF">
        <w:rPr>
          <w:bCs/>
          <w:sz w:val="24"/>
          <w:szCs w:val="24"/>
        </w:rPr>
        <w:t xml:space="preserve"> while at the same time improve the welfare of its citizens and workers.</w:t>
      </w:r>
    </w:p>
    <w:p w:rsidR="008362E3" w:rsidRPr="00836428" w:rsidRDefault="008362E3" w:rsidP="008362E3">
      <w:pPr>
        <w:spacing w:after="0" w:line="276" w:lineRule="auto"/>
        <w:jc w:val="both"/>
        <w:rPr>
          <w:rFonts w:cstheme="minorHAnsi"/>
          <w:color w:val="000000" w:themeColor="text1"/>
          <w:sz w:val="24"/>
          <w:szCs w:val="24"/>
        </w:rPr>
      </w:pPr>
    </w:p>
    <w:p w:rsidR="008362E3" w:rsidRDefault="008362E3" w:rsidP="003E433F">
      <w:pPr>
        <w:spacing w:after="0" w:line="276" w:lineRule="auto"/>
        <w:jc w:val="both"/>
        <w:rPr>
          <w:rFonts w:cstheme="minorHAnsi"/>
          <w:bCs/>
          <w:sz w:val="24"/>
          <w:szCs w:val="24"/>
        </w:rPr>
      </w:pPr>
    </w:p>
    <w:p w:rsidR="003E433F" w:rsidRDefault="003E433F" w:rsidP="003E433F">
      <w:pPr>
        <w:spacing w:after="0" w:line="276" w:lineRule="auto"/>
        <w:jc w:val="both"/>
        <w:rPr>
          <w:rFonts w:cstheme="minorHAnsi"/>
          <w:bCs/>
          <w:sz w:val="24"/>
          <w:szCs w:val="24"/>
        </w:rPr>
      </w:pPr>
    </w:p>
    <w:p w:rsidR="00412E2E" w:rsidRDefault="00412E2E"/>
    <w:sectPr w:rsidR="00412E2E" w:rsidSect="00307D81">
      <w:headerReference w:type="even" r:id="rId9"/>
      <w:headerReference w:type="default" r:id="rId10"/>
      <w:headerReference w:type="first" r:id="rId11"/>
      <w:pgSz w:w="12240" w:h="15840"/>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23BD7A" w16cid:durableId="2276514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99C" w:rsidRDefault="0083099C" w:rsidP="002434C7">
      <w:pPr>
        <w:spacing w:after="0" w:line="240" w:lineRule="auto"/>
      </w:pPr>
      <w:r>
        <w:separator/>
      </w:r>
    </w:p>
  </w:endnote>
  <w:endnote w:type="continuationSeparator" w:id="0">
    <w:p w:rsidR="0083099C" w:rsidRDefault="0083099C" w:rsidP="002434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99C" w:rsidRDefault="0083099C" w:rsidP="002434C7">
      <w:pPr>
        <w:spacing w:after="0" w:line="240" w:lineRule="auto"/>
      </w:pPr>
      <w:r>
        <w:separator/>
      </w:r>
    </w:p>
  </w:footnote>
  <w:footnote w:type="continuationSeparator" w:id="0">
    <w:p w:rsidR="0083099C" w:rsidRDefault="0083099C" w:rsidP="002434C7">
      <w:pPr>
        <w:spacing w:after="0" w:line="240" w:lineRule="auto"/>
      </w:pPr>
      <w:r>
        <w:continuationSeparator/>
      </w:r>
    </w:p>
  </w:footnote>
  <w:footnote w:id="1">
    <w:p w:rsidR="00F312FA" w:rsidRPr="0041155E" w:rsidRDefault="00F312FA" w:rsidP="002434C7">
      <w:pPr>
        <w:pStyle w:val="Textodenotaderodap"/>
      </w:pPr>
      <w:r>
        <w:rPr>
          <w:rStyle w:val="Refdenotaderodap"/>
        </w:rPr>
        <w:footnoteRef/>
      </w:r>
      <w:r>
        <w:t xml:space="preserve"> </w:t>
      </w:r>
      <w:r w:rsidRPr="0041155E">
        <w:t>COM(2019) 640 final</w:t>
      </w:r>
    </w:p>
  </w:footnote>
  <w:footnote w:id="2">
    <w:p w:rsidR="00F312FA" w:rsidRPr="00EC4CB6" w:rsidRDefault="00F312FA" w:rsidP="0046122A">
      <w:pPr>
        <w:pStyle w:val="Textodenotaderodap"/>
      </w:pPr>
      <w:r>
        <w:rPr>
          <w:rStyle w:val="Refdenotaderodap"/>
        </w:rPr>
        <w:footnoteRef/>
      </w:r>
      <w:r>
        <w:t xml:space="preserve"> </w:t>
      </w:r>
      <w:r w:rsidRPr="00EC4CB6">
        <w:t>Council Conclusions on Circular Economy in the Construction sector</w:t>
      </w:r>
      <w:r>
        <w:t xml:space="preserve">, </w:t>
      </w:r>
      <w:r w:rsidRPr="00EC4CB6">
        <w:t>Brussels, 8 November 2019</w:t>
      </w:r>
    </w:p>
  </w:footnote>
  <w:footnote w:id="3">
    <w:p w:rsidR="00F312FA" w:rsidRPr="005333F6" w:rsidRDefault="00F312FA" w:rsidP="00C6387A">
      <w:pPr>
        <w:pStyle w:val="Textodenotaderodap"/>
      </w:pPr>
      <w:r w:rsidRPr="00DE6986">
        <w:rPr>
          <w:rStyle w:val="Refdenotaderodap"/>
        </w:rPr>
        <w:footnoteRef/>
      </w:r>
      <w:r w:rsidRPr="00DE6986">
        <w:t xml:space="preserve"> </w:t>
      </w:r>
      <w:r w:rsidRPr="00DE6986">
        <w:rPr>
          <w:rFonts w:cs="Arial"/>
          <w:color w:val="000000" w:themeColor="text1"/>
        </w:rPr>
        <w:t xml:space="preserve"> </w:t>
      </w:r>
      <w:r>
        <w:rPr>
          <w:rFonts w:cs="Arial"/>
          <w:color w:val="000000" w:themeColor="text1"/>
        </w:rPr>
        <w:t xml:space="preserve">The EPBD </w:t>
      </w:r>
      <w:r w:rsidRPr="00DE6986">
        <w:rPr>
          <w:rFonts w:cs="Arial"/>
          <w:color w:val="000000" w:themeColor="text1"/>
        </w:rPr>
        <w:t>entered into force on 9 July 2018. EU countries will have to transpose the new elements of the Directive into national</w:t>
      </w:r>
      <w:r w:rsidRPr="005333F6">
        <w:rPr>
          <w:rFonts w:cs="Arial"/>
          <w:color w:val="000000" w:themeColor="text1"/>
        </w:rPr>
        <w:t xml:space="preserve"> law within 20 months (by 10 March 2020)</w:t>
      </w:r>
    </w:p>
  </w:footnote>
  <w:footnote w:id="4">
    <w:p w:rsidR="00F312FA" w:rsidRPr="00CB4A6D" w:rsidRDefault="00F312FA">
      <w:pPr>
        <w:pStyle w:val="Textodenotaderodap"/>
      </w:pPr>
      <w:r>
        <w:rPr>
          <w:rStyle w:val="Refdenotaderodap"/>
        </w:rPr>
        <w:footnoteRef/>
      </w:r>
      <w:r>
        <w:t xml:space="preserve"> Building Performance Institute Europe</w:t>
      </w:r>
    </w:p>
  </w:footnote>
  <w:footnote w:id="5">
    <w:p w:rsidR="00244C12" w:rsidRPr="00244C12" w:rsidRDefault="00244C12">
      <w:pPr>
        <w:pStyle w:val="Textodenotaderodap"/>
        <w:rPr>
          <w:lang w:val="en-US"/>
        </w:rPr>
      </w:pPr>
      <w:r>
        <w:rPr>
          <w:rStyle w:val="Refdenotaderodap"/>
        </w:rPr>
        <w:footnoteRef/>
      </w:r>
      <w:r>
        <w:t xml:space="preserve"> </w:t>
      </w:r>
      <w:hyperlink r:id="rId1" w:history="1">
        <w:r w:rsidRPr="00341B2B">
          <w:rPr>
            <w:rStyle w:val="Hiperligao"/>
          </w:rPr>
          <w:t>https://ec.europa.eu/clima/policies/budget/mainstreaming_en</w:t>
        </w:r>
      </w:hyperlink>
    </w:p>
  </w:footnote>
  <w:footnote w:id="6">
    <w:p w:rsidR="00F312FA" w:rsidRPr="00DE6986" w:rsidRDefault="00F312FA" w:rsidP="00343A7B">
      <w:pPr>
        <w:pStyle w:val="Textodenotaderodap"/>
        <w:rPr>
          <w:rFonts w:cs="Segoe UI"/>
          <w:color w:val="444444"/>
          <w:shd w:val="clear" w:color="auto" w:fill="FFFFFF"/>
        </w:rPr>
      </w:pPr>
      <w:r>
        <w:rPr>
          <w:rStyle w:val="Refdenotaderodap"/>
        </w:rPr>
        <w:footnoteRef/>
      </w:r>
      <w:r>
        <w:t xml:space="preserve"> </w:t>
      </w:r>
      <w:r w:rsidRPr="00DE6986">
        <w:rPr>
          <w:rFonts w:cs="Segoe UI"/>
          <w:color w:val="444444"/>
          <w:shd w:val="clear" w:color="auto" w:fill="FFFFFF"/>
        </w:rPr>
        <w:t xml:space="preserve">Council Recommendation of 15 March 2018 on a European Framework for Quality and Effective Apprenticeships, </w:t>
      </w:r>
      <w:hyperlink r:id="rId2" w:history="1">
        <w:r w:rsidRPr="00DE6986">
          <w:rPr>
            <w:rStyle w:val="Hiperligao"/>
            <w:rFonts w:cs="Segoe UI"/>
            <w:shd w:val="clear" w:color="auto" w:fill="FFFFFF"/>
          </w:rPr>
          <w:t>https://eur-lex.europa.eu/legal-content/EN/TXT/?uri=CELEX:32018H0502(01)</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2FA" w:rsidRDefault="00F312FA">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2FA" w:rsidRDefault="00F312FA">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2FA" w:rsidRDefault="00F312F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8DA679E8"/>
    <w:lvl w:ilvl="0">
      <w:start w:val="1"/>
      <w:numFmt w:val="decimal"/>
      <w:pStyle w:val="Ttulo1"/>
      <w:lvlText w:val="%1."/>
      <w:legacy w:legacy="1" w:legacySpace="0" w:legacyIndent="0"/>
      <w:lvlJc w:val="left"/>
      <w:pPr>
        <w:ind w:left="0" w:firstLine="0"/>
      </w:pPr>
    </w:lvl>
    <w:lvl w:ilvl="1">
      <w:start w:val="1"/>
      <w:numFmt w:val="decimal"/>
      <w:pStyle w:val="Ttulo2"/>
      <w:lvlText w:val="%1.%2"/>
      <w:legacy w:legacy="1" w:legacySpace="144" w:legacyIndent="0"/>
      <w:lvlJc w:val="left"/>
      <w:pPr>
        <w:ind w:left="0" w:firstLine="0"/>
      </w:pPr>
    </w:lvl>
    <w:lvl w:ilvl="2">
      <w:start w:val="1"/>
      <w:numFmt w:val="decimal"/>
      <w:pStyle w:val="Ttulo3"/>
      <w:lvlText w:val="%1.%2.%3"/>
      <w:legacy w:legacy="1" w:legacySpace="144" w:legacyIndent="0"/>
      <w:lvlJc w:val="left"/>
      <w:pPr>
        <w:ind w:left="0" w:firstLine="0"/>
      </w:pPr>
    </w:lvl>
    <w:lvl w:ilvl="3">
      <w:start w:val="1"/>
      <w:numFmt w:val="decimal"/>
      <w:pStyle w:val="Ttulo4"/>
      <w:lvlText w:val="%1.%2.%3.%4"/>
      <w:legacy w:legacy="1" w:legacySpace="144" w:legacyIndent="0"/>
      <w:lvlJc w:val="left"/>
      <w:pPr>
        <w:ind w:left="0" w:firstLine="0"/>
      </w:pPr>
    </w:lvl>
    <w:lvl w:ilvl="4">
      <w:start w:val="1"/>
      <w:numFmt w:val="decimal"/>
      <w:pStyle w:val="Ttulo5"/>
      <w:lvlText w:val="%1.%2.%3.%4.%5"/>
      <w:legacy w:legacy="1" w:legacySpace="144" w:legacyIndent="0"/>
      <w:lvlJc w:val="left"/>
      <w:pPr>
        <w:ind w:left="0" w:firstLine="0"/>
      </w:pPr>
    </w:lvl>
    <w:lvl w:ilvl="5">
      <w:start w:val="1"/>
      <w:numFmt w:val="decimal"/>
      <w:pStyle w:val="Ttulo6"/>
      <w:lvlText w:val="%1.%2.%3.%4.%5.%6"/>
      <w:legacy w:legacy="1" w:legacySpace="144" w:legacyIndent="0"/>
      <w:lvlJc w:val="left"/>
      <w:pPr>
        <w:ind w:left="0" w:firstLine="0"/>
      </w:pPr>
    </w:lvl>
    <w:lvl w:ilvl="6">
      <w:start w:val="1"/>
      <w:numFmt w:val="decimal"/>
      <w:pStyle w:val="Ttulo7"/>
      <w:lvlText w:val="%1.%2.%3.%4.%5.%6.%7"/>
      <w:legacy w:legacy="1" w:legacySpace="144" w:legacyIndent="0"/>
      <w:lvlJc w:val="left"/>
      <w:pPr>
        <w:ind w:left="0" w:firstLine="0"/>
      </w:pPr>
    </w:lvl>
    <w:lvl w:ilvl="7">
      <w:start w:val="1"/>
      <w:numFmt w:val="decimal"/>
      <w:pStyle w:val="Ttulo8"/>
      <w:lvlText w:val="%1.%2.%3.%4.%5.%6.%7.%8"/>
      <w:legacy w:legacy="1" w:legacySpace="144" w:legacyIndent="0"/>
      <w:lvlJc w:val="left"/>
      <w:pPr>
        <w:ind w:left="0" w:firstLine="0"/>
      </w:pPr>
    </w:lvl>
    <w:lvl w:ilvl="8">
      <w:start w:val="1"/>
      <w:numFmt w:val="decimal"/>
      <w:pStyle w:val="Ttulo9"/>
      <w:lvlText w:val="%1.%2.%3.%4.%5.%6.%7.%8.%9"/>
      <w:legacy w:legacy="1" w:legacySpace="144" w:legacyIndent="0"/>
      <w:lvlJc w:val="left"/>
      <w:pPr>
        <w:ind w:left="0" w:firstLine="0"/>
      </w:pPr>
    </w:lvl>
  </w:abstractNum>
  <w:abstractNum w:abstractNumId="1">
    <w:nsid w:val="03157AD9"/>
    <w:multiLevelType w:val="hybridMultilevel"/>
    <w:tmpl w:val="D3585CDC"/>
    <w:lvl w:ilvl="0" w:tplc="2CBA2DC2">
      <w:start w:val="12"/>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08277650"/>
    <w:multiLevelType w:val="hybridMultilevel"/>
    <w:tmpl w:val="27844766"/>
    <w:lvl w:ilvl="0" w:tplc="2324901C">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17C63F30"/>
    <w:multiLevelType w:val="hybridMultilevel"/>
    <w:tmpl w:val="6FFA65A4"/>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18BB6F21"/>
    <w:multiLevelType w:val="hybridMultilevel"/>
    <w:tmpl w:val="0A48ADDA"/>
    <w:lvl w:ilvl="0" w:tplc="F1A0441C">
      <w:start w:val="7"/>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A2E0841"/>
    <w:multiLevelType w:val="hybridMultilevel"/>
    <w:tmpl w:val="E6CC9E36"/>
    <w:lvl w:ilvl="0" w:tplc="28046D48">
      <w:start w:val="5"/>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nsid w:val="21945BA2"/>
    <w:multiLevelType w:val="hybridMultilevel"/>
    <w:tmpl w:val="0A48ADDA"/>
    <w:lvl w:ilvl="0" w:tplc="F1A0441C">
      <w:start w:val="7"/>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7F04C72"/>
    <w:multiLevelType w:val="hybridMultilevel"/>
    <w:tmpl w:val="1EC4AC14"/>
    <w:lvl w:ilvl="0" w:tplc="DE201208">
      <w:start w:val="4"/>
      <w:numFmt w:val="upperRoman"/>
      <w:lvlText w:val="%1&gt;"/>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nsid w:val="28283302"/>
    <w:multiLevelType w:val="hybridMultilevel"/>
    <w:tmpl w:val="FD6E03E4"/>
    <w:lvl w:ilvl="0" w:tplc="28046D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C14CEA"/>
    <w:multiLevelType w:val="hybridMultilevel"/>
    <w:tmpl w:val="69B601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CE2A28"/>
    <w:multiLevelType w:val="hybridMultilevel"/>
    <w:tmpl w:val="5EA6851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nsid w:val="2BEF1E4B"/>
    <w:multiLevelType w:val="hybridMultilevel"/>
    <w:tmpl w:val="B1E2B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EED000E"/>
    <w:multiLevelType w:val="hybridMultilevel"/>
    <w:tmpl w:val="C4F8E8CA"/>
    <w:lvl w:ilvl="0" w:tplc="2CBA2DC2">
      <w:start w:val="8"/>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nsid w:val="354440B2"/>
    <w:multiLevelType w:val="hybridMultilevel"/>
    <w:tmpl w:val="FD6E03E4"/>
    <w:lvl w:ilvl="0" w:tplc="28046D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073F77"/>
    <w:multiLevelType w:val="hybridMultilevel"/>
    <w:tmpl w:val="0A48ADDA"/>
    <w:lvl w:ilvl="0" w:tplc="F1A0441C">
      <w:start w:val="7"/>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3EFE5FC3"/>
    <w:multiLevelType w:val="hybridMultilevel"/>
    <w:tmpl w:val="FD6E03E4"/>
    <w:lvl w:ilvl="0" w:tplc="28046D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7742C4"/>
    <w:multiLevelType w:val="hybridMultilevel"/>
    <w:tmpl w:val="A508A5D4"/>
    <w:lvl w:ilvl="0" w:tplc="48F4469E">
      <w:numFmt w:val="bullet"/>
      <w:lvlText w:val="-"/>
      <w:lvlJc w:val="left"/>
      <w:pPr>
        <w:ind w:left="720" w:hanging="360"/>
      </w:pPr>
      <w:rPr>
        <w:rFonts w:ascii="Calibri" w:eastAsia="Times New Roman" w:hAnsi="Calibri" w:hint="default"/>
      </w:rPr>
    </w:lvl>
    <w:lvl w:ilvl="1" w:tplc="08130003">
      <w:start w:val="1"/>
      <w:numFmt w:val="bullet"/>
      <w:lvlText w:val="o"/>
      <w:lvlJc w:val="left"/>
      <w:pPr>
        <w:ind w:left="1440" w:hanging="360"/>
      </w:pPr>
      <w:rPr>
        <w:rFonts w:ascii="Courier New" w:hAnsi="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hint="default"/>
      </w:rPr>
    </w:lvl>
    <w:lvl w:ilvl="8" w:tplc="08130005">
      <w:start w:val="1"/>
      <w:numFmt w:val="bullet"/>
      <w:lvlText w:val=""/>
      <w:lvlJc w:val="left"/>
      <w:pPr>
        <w:ind w:left="6480" w:hanging="360"/>
      </w:pPr>
      <w:rPr>
        <w:rFonts w:ascii="Wingdings" w:hAnsi="Wingdings" w:hint="default"/>
      </w:rPr>
    </w:lvl>
  </w:abstractNum>
  <w:abstractNum w:abstractNumId="17">
    <w:nsid w:val="458A0007"/>
    <w:multiLevelType w:val="hybridMultilevel"/>
    <w:tmpl w:val="FDBA644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nsid w:val="46254DB2"/>
    <w:multiLevelType w:val="hybridMultilevel"/>
    <w:tmpl w:val="C2DE3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253F59"/>
    <w:multiLevelType w:val="hybridMultilevel"/>
    <w:tmpl w:val="0A48ADDA"/>
    <w:lvl w:ilvl="0" w:tplc="F1A0441C">
      <w:start w:val="7"/>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4C396FED"/>
    <w:multiLevelType w:val="hybridMultilevel"/>
    <w:tmpl w:val="661E0F3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nsid w:val="4EC63DC2"/>
    <w:multiLevelType w:val="hybridMultilevel"/>
    <w:tmpl w:val="DD7469E6"/>
    <w:lvl w:ilvl="0" w:tplc="AACCD6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600C71"/>
    <w:multiLevelType w:val="hybridMultilevel"/>
    <w:tmpl w:val="D3585CDC"/>
    <w:lvl w:ilvl="0" w:tplc="2CBA2DC2">
      <w:start w:val="12"/>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nsid w:val="52717D94"/>
    <w:multiLevelType w:val="hybridMultilevel"/>
    <w:tmpl w:val="B5E8397C"/>
    <w:lvl w:ilvl="0" w:tplc="20000001">
      <w:start w:val="1"/>
      <w:numFmt w:val="bullet"/>
      <w:lvlText w:val=""/>
      <w:lvlJc w:val="left"/>
      <w:pPr>
        <w:ind w:left="778" w:hanging="360"/>
      </w:pPr>
      <w:rPr>
        <w:rFonts w:ascii="Symbol" w:hAnsi="Symbol" w:hint="default"/>
      </w:rPr>
    </w:lvl>
    <w:lvl w:ilvl="1" w:tplc="20000003" w:tentative="1">
      <w:start w:val="1"/>
      <w:numFmt w:val="bullet"/>
      <w:lvlText w:val="o"/>
      <w:lvlJc w:val="left"/>
      <w:pPr>
        <w:ind w:left="1498" w:hanging="360"/>
      </w:pPr>
      <w:rPr>
        <w:rFonts w:ascii="Courier New" w:hAnsi="Courier New" w:cs="Courier New" w:hint="default"/>
      </w:rPr>
    </w:lvl>
    <w:lvl w:ilvl="2" w:tplc="20000005" w:tentative="1">
      <w:start w:val="1"/>
      <w:numFmt w:val="bullet"/>
      <w:lvlText w:val=""/>
      <w:lvlJc w:val="left"/>
      <w:pPr>
        <w:ind w:left="2218" w:hanging="360"/>
      </w:pPr>
      <w:rPr>
        <w:rFonts w:ascii="Wingdings" w:hAnsi="Wingdings" w:hint="default"/>
      </w:rPr>
    </w:lvl>
    <w:lvl w:ilvl="3" w:tplc="20000001" w:tentative="1">
      <w:start w:val="1"/>
      <w:numFmt w:val="bullet"/>
      <w:lvlText w:val=""/>
      <w:lvlJc w:val="left"/>
      <w:pPr>
        <w:ind w:left="2938" w:hanging="360"/>
      </w:pPr>
      <w:rPr>
        <w:rFonts w:ascii="Symbol" w:hAnsi="Symbol" w:hint="default"/>
      </w:rPr>
    </w:lvl>
    <w:lvl w:ilvl="4" w:tplc="20000003" w:tentative="1">
      <w:start w:val="1"/>
      <w:numFmt w:val="bullet"/>
      <w:lvlText w:val="o"/>
      <w:lvlJc w:val="left"/>
      <w:pPr>
        <w:ind w:left="3658" w:hanging="360"/>
      </w:pPr>
      <w:rPr>
        <w:rFonts w:ascii="Courier New" w:hAnsi="Courier New" w:cs="Courier New" w:hint="default"/>
      </w:rPr>
    </w:lvl>
    <w:lvl w:ilvl="5" w:tplc="20000005" w:tentative="1">
      <w:start w:val="1"/>
      <w:numFmt w:val="bullet"/>
      <w:lvlText w:val=""/>
      <w:lvlJc w:val="left"/>
      <w:pPr>
        <w:ind w:left="4378" w:hanging="360"/>
      </w:pPr>
      <w:rPr>
        <w:rFonts w:ascii="Wingdings" w:hAnsi="Wingdings" w:hint="default"/>
      </w:rPr>
    </w:lvl>
    <w:lvl w:ilvl="6" w:tplc="20000001" w:tentative="1">
      <w:start w:val="1"/>
      <w:numFmt w:val="bullet"/>
      <w:lvlText w:val=""/>
      <w:lvlJc w:val="left"/>
      <w:pPr>
        <w:ind w:left="5098" w:hanging="360"/>
      </w:pPr>
      <w:rPr>
        <w:rFonts w:ascii="Symbol" w:hAnsi="Symbol" w:hint="default"/>
      </w:rPr>
    </w:lvl>
    <w:lvl w:ilvl="7" w:tplc="20000003" w:tentative="1">
      <w:start w:val="1"/>
      <w:numFmt w:val="bullet"/>
      <w:lvlText w:val="o"/>
      <w:lvlJc w:val="left"/>
      <w:pPr>
        <w:ind w:left="5818" w:hanging="360"/>
      </w:pPr>
      <w:rPr>
        <w:rFonts w:ascii="Courier New" w:hAnsi="Courier New" w:cs="Courier New" w:hint="default"/>
      </w:rPr>
    </w:lvl>
    <w:lvl w:ilvl="8" w:tplc="20000005" w:tentative="1">
      <w:start w:val="1"/>
      <w:numFmt w:val="bullet"/>
      <w:lvlText w:val=""/>
      <w:lvlJc w:val="left"/>
      <w:pPr>
        <w:ind w:left="6538" w:hanging="360"/>
      </w:pPr>
      <w:rPr>
        <w:rFonts w:ascii="Wingdings" w:hAnsi="Wingdings" w:hint="default"/>
      </w:rPr>
    </w:lvl>
  </w:abstractNum>
  <w:abstractNum w:abstractNumId="24">
    <w:nsid w:val="56B81FFA"/>
    <w:multiLevelType w:val="hybridMultilevel"/>
    <w:tmpl w:val="948E9636"/>
    <w:lvl w:ilvl="0" w:tplc="6108E69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E6E7267"/>
    <w:multiLevelType w:val="hybridMultilevel"/>
    <w:tmpl w:val="B316C57E"/>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nsid w:val="5F574744"/>
    <w:multiLevelType w:val="multilevel"/>
    <w:tmpl w:val="746491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6E2624"/>
    <w:multiLevelType w:val="hybridMultilevel"/>
    <w:tmpl w:val="C652D05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nsid w:val="624F394C"/>
    <w:multiLevelType w:val="hybridMultilevel"/>
    <w:tmpl w:val="2E8AC7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2852E2"/>
    <w:multiLevelType w:val="hybridMultilevel"/>
    <w:tmpl w:val="FD6E03E4"/>
    <w:lvl w:ilvl="0" w:tplc="28046D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710C59"/>
    <w:multiLevelType w:val="hybridMultilevel"/>
    <w:tmpl w:val="0A48ADDA"/>
    <w:lvl w:ilvl="0" w:tplc="F1A0441C">
      <w:start w:val="7"/>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788425C0"/>
    <w:multiLevelType w:val="hybridMultilevel"/>
    <w:tmpl w:val="DDB62DE4"/>
    <w:lvl w:ilvl="0" w:tplc="20000001">
      <w:start w:val="1"/>
      <w:numFmt w:val="bullet"/>
      <w:lvlText w:val=""/>
      <w:lvlJc w:val="left"/>
      <w:pPr>
        <w:ind w:left="770" w:hanging="360"/>
      </w:pPr>
      <w:rPr>
        <w:rFonts w:ascii="Symbol" w:hAnsi="Symbol"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32">
    <w:nsid w:val="79894D6D"/>
    <w:multiLevelType w:val="hybridMultilevel"/>
    <w:tmpl w:val="4A787194"/>
    <w:lvl w:ilvl="0" w:tplc="E35A7C32">
      <w:start w:val="9"/>
      <w:numFmt w:val="upp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3">
    <w:nsid w:val="7B570862"/>
    <w:multiLevelType w:val="hybridMultilevel"/>
    <w:tmpl w:val="C9F67B78"/>
    <w:lvl w:ilvl="0" w:tplc="F1A0441C">
      <w:start w:val="12"/>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6"/>
  </w:num>
  <w:num w:numId="2">
    <w:abstractNumId w:val="1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1"/>
  </w:num>
  <w:num w:numId="6">
    <w:abstractNumId w:val="28"/>
  </w:num>
  <w:num w:numId="7">
    <w:abstractNumId w:val="9"/>
  </w:num>
  <w:num w:numId="8">
    <w:abstractNumId w:val="29"/>
  </w:num>
  <w:num w:numId="9">
    <w:abstractNumId w:val="13"/>
  </w:num>
  <w:num w:numId="10">
    <w:abstractNumId w:val="4"/>
  </w:num>
  <w:num w:numId="11">
    <w:abstractNumId w:val="0"/>
  </w:num>
  <w:num w:numId="12">
    <w:abstractNumId w:val="31"/>
  </w:num>
  <w:num w:numId="13">
    <w:abstractNumId w:val="14"/>
  </w:num>
  <w:num w:numId="14">
    <w:abstractNumId w:val="33"/>
  </w:num>
  <w:num w:numId="15">
    <w:abstractNumId w:val="19"/>
  </w:num>
  <w:num w:numId="16">
    <w:abstractNumId w:val="30"/>
  </w:num>
  <w:num w:numId="17">
    <w:abstractNumId w:val="8"/>
  </w:num>
  <w:num w:numId="18">
    <w:abstractNumId w:val="15"/>
  </w:num>
  <w:num w:numId="19">
    <w:abstractNumId w:val="5"/>
  </w:num>
  <w:num w:numId="20">
    <w:abstractNumId w:val="16"/>
  </w:num>
  <w:num w:numId="21">
    <w:abstractNumId w:val="24"/>
  </w:num>
  <w:num w:numId="22">
    <w:abstractNumId w:val="22"/>
  </w:num>
  <w:num w:numId="23">
    <w:abstractNumId w:val="3"/>
  </w:num>
  <w:num w:numId="24">
    <w:abstractNumId w:val="17"/>
  </w:num>
  <w:num w:numId="25">
    <w:abstractNumId w:val="10"/>
  </w:num>
  <w:num w:numId="26">
    <w:abstractNumId w:val="25"/>
  </w:num>
  <w:num w:numId="27">
    <w:abstractNumId w:val="20"/>
  </w:num>
  <w:num w:numId="28">
    <w:abstractNumId w:val="23"/>
  </w:num>
  <w:num w:numId="29">
    <w:abstractNumId w:val="6"/>
  </w:num>
  <w:num w:numId="30">
    <w:abstractNumId w:val="1"/>
  </w:num>
  <w:num w:numId="31">
    <w:abstractNumId w:val="7"/>
  </w:num>
  <w:num w:numId="32">
    <w:abstractNumId w:val="12"/>
  </w:num>
  <w:num w:numId="33">
    <w:abstractNumId w:val="2"/>
  </w:num>
  <w:num w:numId="34">
    <w:abstractNumId w:val="27"/>
  </w:num>
  <w:num w:numId="35">
    <w:abstractNumId w:val="3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m Deleu">
    <w15:presenceInfo w15:providerId="AD" w15:userId="S-1-5-21-754070398-156470663-3610250714-2148"/>
  </w15:person>
  <w15:person w15:author="Frank Leus (EFBH)">
    <w15:presenceInfo w15:providerId="AD" w15:userId="S-1-5-21-754070398-156470663-3610250714-113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hyphenationZone w:val="425"/>
  <w:characterSpacingControl w:val="doNotCompress"/>
  <w:hdrShapeDefaults>
    <o:shapedefaults v:ext="edit" spidmax="6146"/>
  </w:hdrShapeDefaults>
  <w:footnotePr>
    <w:footnote w:id="-1"/>
    <w:footnote w:id="0"/>
  </w:footnotePr>
  <w:endnotePr>
    <w:endnote w:id="-1"/>
    <w:endnote w:id="0"/>
  </w:endnotePr>
  <w:compat/>
  <w:rsids>
    <w:rsidRoot w:val="002434C7"/>
    <w:rsid w:val="000064CA"/>
    <w:rsid w:val="000235CE"/>
    <w:rsid w:val="00025BAA"/>
    <w:rsid w:val="00041E7C"/>
    <w:rsid w:val="0004528F"/>
    <w:rsid w:val="000650C2"/>
    <w:rsid w:val="000777D0"/>
    <w:rsid w:val="00094C3C"/>
    <w:rsid w:val="000978D8"/>
    <w:rsid w:val="000B2212"/>
    <w:rsid w:val="000B2888"/>
    <w:rsid w:val="000B7216"/>
    <w:rsid w:val="000C0C19"/>
    <w:rsid w:val="000C38D3"/>
    <w:rsid w:val="000C3B54"/>
    <w:rsid w:val="000D4A0E"/>
    <w:rsid w:val="000D7FDA"/>
    <w:rsid w:val="000E2EF0"/>
    <w:rsid w:val="000F282E"/>
    <w:rsid w:val="000F704A"/>
    <w:rsid w:val="000F785C"/>
    <w:rsid w:val="00102D14"/>
    <w:rsid w:val="00117752"/>
    <w:rsid w:val="00125745"/>
    <w:rsid w:val="00131183"/>
    <w:rsid w:val="00134123"/>
    <w:rsid w:val="001438C2"/>
    <w:rsid w:val="00146F95"/>
    <w:rsid w:val="00150974"/>
    <w:rsid w:val="0016025B"/>
    <w:rsid w:val="001B2AC2"/>
    <w:rsid w:val="001C46AC"/>
    <w:rsid w:val="001D40F8"/>
    <w:rsid w:val="001E7B21"/>
    <w:rsid w:val="001F245B"/>
    <w:rsid w:val="00203973"/>
    <w:rsid w:val="00212BC9"/>
    <w:rsid w:val="002161C3"/>
    <w:rsid w:val="00222995"/>
    <w:rsid w:val="002256C3"/>
    <w:rsid w:val="0022728C"/>
    <w:rsid w:val="00227B40"/>
    <w:rsid w:val="002401A2"/>
    <w:rsid w:val="002434C7"/>
    <w:rsid w:val="00244C12"/>
    <w:rsid w:val="0025711D"/>
    <w:rsid w:val="00274296"/>
    <w:rsid w:val="00276FCA"/>
    <w:rsid w:val="00287D20"/>
    <w:rsid w:val="00290371"/>
    <w:rsid w:val="00291B36"/>
    <w:rsid w:val="002A65E3"/>
    <w:rsid w:val="002B3A82"/>
    <w:rsid w:val="002B7F37"/>
    <w:rsid w:val="002C043D"/>
    <w:rsid w:val="002C2404"/>
    <w:rsid w:val="002E5A0D"/>
    <w:rsid w:val="002F641C"/>
    <w:rsid w:val="0030617B"/>
    <w:rsid w:val="00307C7D"/>
    <w:rsid w:val="00307D81"/>
    <w:rsid w:val="0031634B"/>
    <w:rsid w:val="0033440F"/>
    <w:rsid w:val="00337C0D"/>
    <w:rsid w:val="00343A7B"/>
    <w:rsid w:val="00352CC8"/>
    <w:rsid w:val="003A1F89"/>
    <w:rsid w:val="003A5449"/>
    <w:rsid w:val="003B0828"/>
    <w:rsid w:val="003B20B2"/>
    <w:rsid w:val="003C0163"/>
    <w:rsid w:val="003C5F35"/>
    <w:rsid w:val="003D2F2D"/>
    <w:rsid w:val="003D6A13"/>
    <w:rsid w:val="003E433F"/>
    <w:rsid w:val="003E4B27"/>
    <w:rsid w:val="003F74F5"/>
    <w:rsid w:val="0040415C"/>
    <w:rsid w:val="00406331"/>
    <w:rsid w:val="00412E2E"/>
    <w:rsid w:val="00421371"/>
    <w:rsid w:val="00426FDC"/>
    <w:rsid w:val="00427296"/>
    <w:rsid w:val="004339A3"/>
    <w:rsid w:val="004367E1"/>
    <w:rsid w:val="004427FC"/>
    <w:rsid w:val="00442C2F"/>
    <w:rsid w:val="00444AFE"/>
    <w:rsid w:val="0046122A"/>
    <w:rsid w:val="00470709"/>
    <w:rsid w:val="004749E9"/>
    <w:rsid w:val="004A2F81"/>
    <w:rsid w:val="004A495A"/>
    <w:rsid w:val="004B615E"/>
    <w:rsid w:val="004C1CEC"/>
    <w:rsid w:val="004C7F2D"/>
    <w:rsid w:val="004D21ED"/>
    <w:rsid w:val="004D3889"/>
    <w:rsid w:val="004D3ED3"/>
    <w:rsid w:val="004E54BE"/>
    <w:rsid w:val="004E67F0"/>
    <w:rsid w:val="005004AB"/>
    <w:rsid w:val="005078D5"/>
    <w:rsid w:val="0053281F"/>
    <w:rsid w:val="00535C62"/>
    <w:rsid w:val="00542764"/>
    <w:rsid w:val="00544220"/>
    <w:rsid w:val="00551182"/>
    <w:rsid w:val="005548BF"/>
    <w:rsid w:val="00560A0D"/>
    <w:rsid w:val="00577969"/>
    <w:rsid w:val="005935DA"/>
    <w:rsid w:val="005C5CFE"/>
    <w:rsid w:val="005C75B4"/>
    <w:rsid w:val="005E0287"/>
    <w:rsid w:val="00633311"/>
    <w:rsid w:val="006333C8"/>
    <w:rsid w:val="006603AB"/>
    <w:rsid w:val="00681A2C"/>
    <w:rsid w:val="00696E4E"/>
    <w:rsid w:val="006B7712"/>
    <w:rsid w:val="006C1856"/>
    <w:rsid w:val="006D0233"/>
    <w:rsid w:val="006D110D"/>
    <w:rsid w:val="006D7D54"/>
    <w:rsid w:val="00703C40"/>
    <w:rsid w:val="00711021"/>
    <w:rsid w:val="00711149"/>
    <w:rsid w:val="00721120"/>
    <w:rsid w:val="00721E91"/>
    <w:rsid w:val="00724F27"/>
    <w:rsid w:val="007329A4"/>
    <w:rsid w:val="007334C3"/>
    <w:rsid w:val="00753F38"/>
    <w:rsid w:val="007675BA"/>
    <w:rsid w:val="00774824"/>
    <w:rsid w:val="00780E54"/>
    <w:rsid w:val="0079436E"/>
    <w:rsid w:val="007944FF"/>
    <w:rsid w:val="0079474F"/>
    <w:rsid w:val="007A0FBE"/>
    <w:rsid w:val="007A22B3"/>
    <w:rsid w:val="007A2C48"/>
    <w:rsid w:val="007B2E99"/>
    <w:rsid w:val="007C0245"/>
    <w:rsid w:val="007D67FD"/>
    <w:rsid w:val="007F0265"/>
    <w:rsid w:val="007F2516"/>
    <w:rsid w:val="007F54FF"/>
    <w:rsid w:val="008044AB"/>
    <w:rsid w:val="00814243"/>
    <w:rsid w:val="00816618"/>
    <w:rsid w:val="00817B01"/>
    <w:rsid w:val="00821340"/>
    <w:rsid w:val="00821997"/>
    <w:rsid w:val="008240D9"/>
    <w:rsid w:val="008242D5"/>
    <w:rsid w:val="0083099C"/>
    <w:rsid w:val="00834751"/>
    <w:rsid w:val="00834810"/>
    <w:rsid w:val="008362E3"/>
    <w:rsid w:val="00840DE2"/>
    <w:rsid w:val="008761D6"/>
    <w:rsid w:val="00894A46"/>
    <w:rsid w:val="008B22A0"/>
    <w:rsid w:val="008B44E1"/>
    <w:rsid w:val="008B454C"/>
    <w:rsid w:val="008D122D"/>
    <w:rsid w:val="008D4E87"/>
    <w:rsid w:val="008D5010"/>
    <w:rsid w:val="008D5577"/>
    <w:rsid w:val="008E05D3"/>
    <w:rsid w:val="008E402C"/>
    <w:rsid w:val="008F3448"/>
    <w:rsid w:val="008F414C"/>
    <w:rsid w:val="00901ED0"/>
    <w:rsid w:val="00910B60"/>
    <w:rsid w:val="00934FE7"/>
    <w:rsid w:val="00942912"/>
    <w:rsid w:val="00944E37"/>
    <w:rsid w:val="0095444D"/>
    <w:rsid w:val="009603BD"/>
    <w:rsid w:val="00962415"/>
    <w:rsid w:val="0096367F"/>
    <w:rsid w:val="00972A1E"/>
    <w:rsid w:val="009B2A50"/>
    <w:rsid w:val="009B6F53"/>
    <w:rsid w:val="009C196C"/>
    <w:rsid w:val="009E0167"/>
    <w:rsid w:val="00A13F33"/>
    <w:rsid w:val="00A359F1"/>
    <w:rsid w:val="00A41E09"/>
    <w:rsid w:val="00A608A9"/>
    <w:rsid w:val="00A62E47"/>
    <w:rsid w:val="00A64316"/>
    <w:rsid w:val="00A80DE0"/>
    <w:rsid w:val="00A90714"/>
    <w:rsid w:val="00A95429"/>
    <w:rsid w:val="00AA1E49"/>
    <w:rsid w:val="00AA4A7F"/>
    <w:rsid w:val="00AB09BE"/>
    <w:rsid w:val="00AB4B32"/>
    <w:rsid w:val="00AB51B5"/>
    <w:rsid w:val="00AB6B8E"/>
    <w:rsid w:val="00AC3E10"/>
    <w:rsid w:val="00AC4F67"/>
    <w:rsid w:val="00AD6867"/>
    <w:rsid w:val="00AE1562"/>
    <w:rsid w:val="00AE6BB4"/>
    <w:rsid w:val="00B00B54"/>
    <w:rsid w:val="00B0780F"/>
    <w:rsid w:val="00B17DF5"/>
    <w:rsid w:val="00B2713C"/>
    <w:rsid w:val="00B34026"/>
    <w:rsid w:val="00B45A02"/>
    <w:rsid w:val="00B460D9"/>
    <w:rsid w:val="00B50A1E"/>
    <w:rsid w:val="00B55103"/>
    <w:rsid w:val="00B728EA"/>
    <w:rsid w:val="00B75A6D"/>
    <w:rsid w:val="00BC0811"/>
    <w:rsid w:val="00BD0F83"/>
    <w:rsid w:val="00BF289F"/>
    <w:rsid w:val="00BF76EB"/>
    <w:rsid w:val="00C03363"/>
    <w:rsid w:val="00C10C9B"/>
    <w:rsid w:val="00C13CBE"/>
    <w:rsid w:val="00C1769E"/>
    <w:rsid w:val="00C26E8E"/>
    <w:rsid w:val="00C34EFD"/>
    <w:rsid w:val="00C554FB"/>
    <w:rsid w:val="00C6387A"/>
    <w:rsid w:val="00C75140"/>
    <w:rsid w:val="00C9777F"/>
    <w:rsid w:val="00CA56FA"/>
    <w:rsid w:val="00CA6FC7"/>
    <w:rsid w:val="00CB4562"/>
    <w:rsid w:val="00CB4A6D"/>
    <w:rsid w:val="00CB54EB"/>
    <w:rsid w:val="00CC4755"/>
    <w:rsid w:val="00CF0BD0"/>
    <w:rsid w:val="00CF47B5"/>
    <w:rsid w:val="00D11F20"/>
    <w:rsid w:val="00D277E6"/>
    <w:rsid w:val="00D33EC1"/>
    <w:rsid w:val="00D75660"/>
    <w:rsid w:val="00D75D17"/>
    <w:rsid w:val="00D83134"/>
    <w:rsid w:val="00D9153D"/>
    <w:rsid w:val="00D93869"/>
    <w:rsid w:val="00DA398B"/>
    <w:rsid w:val="00DA5531"/>
    <w:rsid w:val="00DC4D08"/>
    <w:rsid w:val="00DD2070"/>
    <w:rsid w:val="00DE3287"/>
    <w:rsid w:val="00DE795D"/>
    <w:rsid w:val="00DF6B4A"/>
    <w:rsid w:val="00E0055F"/>
    <w:rsid w:val="00E00FA5"/>
    <w:rsid w:val="00E12224"/>
    <w:rsid w:val="00E239EE"/>
    <w:rsid w:val="00E30E90"/>
    <w:rsid w:val="00E46972"/>
    <w:rsid w:val="00E46E37"/>
    <w:rsid w:val="00E732EA"/>
    <w:rsid w:val="00E74BEC"/>
    <w:rsid w:val="00E8309D"/>
    <w:rsid w:val="00E92822"/>
    <w:rsid w:val="00EB219F"/>
    <w:rsid w:val="00EB7415"/>
    <w:rsid w:val="00EC5E3D"/>
    <w:rsid w:val="00EC7BA9"/>
    <w:rsid w:val="00ED7CBC"/>
    <w:rsid w:val="00EF2648"/>
    <w:rsid w:val="00F23533"/>
    <w:rsid w:val="00F27893"/>
    <w:rsid w:val="00F312FA"/>
    <w:rsid w:val="00F35C9A"/>
    <w:rsid w:val="00F57A70"/>
    <w:rsid w:val="00F73C13"/>
    <w:rsid w:val="00F74DAF"/>
    <w:rsid w:val="00F81D4D"/>
    <w:rsid w:val="00FB081F"/>
    <w:rsid w:val="00FC23F9"/>
    <w:rsid w:val="00FC67F6"/>
    <w:rsid w:val="00FD3E85"/>
    <w:rsid w:val="00FD7A10"/>
    <w:rsid w:val="00FE71FC"/>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4C7"/>
    <w:rPr>
      <w:lang w:val="en-GB"/>
    </w:rPr>
  </w:style>
  <w:style w:type="paragraph" w:styleId="Ttulo1">
    <w:name w:val="heading 1"/>
    <w:basedOn w:val="Normal"/>
    <w:link w:val="Ttulo1Carcter"/>
    <w:qFormat/>
    <w:rsid w:val="002434C7"/>
    <w:pPr>
      <w:numPr>
        <w:numId w:val="3"/>
      </w:numPr>
      <w:overflowPunct w:val="0"/>
      <w:autoSpaceDE w:val="0"/>
      <w:autoSpaceDN w:val="0"/>
      <w:spacing w:after="0" w:line="288" w:lineRule="auto"/>
      <w:ind w:left="720" w:hanging="720"/>
      <w:jc w:val="both"/>
      <w:outlineLvl w:val="0"/>
    </w:pPr>
    <w:rPr>
      <w:rFonts w:ascii="Times New Roman" w:hAnsi="Times New Roman" w:cs="Times New Roman"/>
      <w:kern w:val="36"/>
    </w:rPr>
  </w:style>
  <w:style w:type="paragraph" w:styleId="Ttulo2">
    <w:name w:val="heading 2"/>
    <w:basedOn w:val="Normal"/>
    <w:link w:val="Ttulo2Carcter"/>
    <w:unhideWhenUsed/>
    <w:qFormat/>
    <w:rsid w:val="002434C7"/>
    <w:pPr>
      <w:numPr>
        <w:ilvl w:val="1"/>
        <w:numId w:val="3"/>
      </w:numPr>
      <w:overflowPunct w:val="0"/>
      <w:autoSpaceDE w:val="0"/>
      <w:autoSpaceDN w:val="0"/>
      <w:spacing w:after="0" w:line="288" w:lineRule="auto"/>
      <w:ind w:left="720" w:hanging="720"/>
      <w:jc w:val="both"/>
      <w:outlineLvl w:val="1"/>
    </w:pPr>
    <w:rPr>
      <w:rFonts w:ascii="Times New Roman" w:hAnsi="Times New Roman" w:cs="Times New Roman"/>
    </w:rPr>
  </w:style>
  <w:style w:type="paragraph" w:styleId="Ttulo3">
    <w:name w:val="heading 3"/>
    <w:basedOn w:val="Normal"/>
    <w:link w:val="Ttulo3Carcter"/>
    <w:unhideWhenUsed/>
    <w:qFormat/>
    <w:rsid w:val="002434C7"/>
    <w:pPr>
      <w:numPr>
        <w:ilvl w:val="2"/>
        <w:numId w:val="3"/>
      </w:numPr>
      <w:overflowPunct w:val="0"/>
      <w:autoSpaceDE w:val="0"/>
      <w:autoSpaceDN w:val="0"/>
      <w:spacing w:after="0" w:line="288" w:lineRule="auto"/>
      <w:jc w:val="both"/>
      <w:outlineLvl w:val="2"/>
    </w:pPr>
    <w:rPr>
      <w:rFonts w:ascii="Times New Roman" w:hAnsi="Times New Roman" w:cs="Times New Roman"/>
    </w:rPr>
  </w:style>
  <w:style w:type="paragraph" w:styleId="Ttulo4">
    <w:name w:val="heading 4"/>
    <w:basedOn w:val="Normal"/>
    <w:link w:val="Ttulo4Carcter"/>
    <w:unhideWhenUsed/>
    <w:qFormat/>
    <w:rsid w:val="002434C7"/>
    <w:pPr>
      <w:numPr>
        <w:ilvl w:val="3"/>
        <w:numId w:val="3"/>
      </w:numPr>
      <w:overflowPunct w:val="0"/>
      <w:autoSpaceDE w:val="0"/>
      <w:autoSpaceDN w:val="0"/>
      <w:spacing w:after="0" w:line="288" w:lineRule="auto"/>
      <w:ind w:left="720" w:hanging="720"/>
      <w:jc w:val="both"/>
      <w:outlineLvl w:val="3"/>
    </w:pPr>
    <w:rPr>
      <w:rFonts w:ascii="Times New Roman" w:hAnsi="Times New Roman" w:cs="Times New Roman"/>
    </w:rPr>
  </w:style>
  <w:style w:type="paragraph" w:styleId="Ttulo5">
    <w:name w:val="heading 5"/>
    <w:basedOn w:val="Normal"/>
    <w:link w:val="Ttulo5Carcter"/>
    <w:unhideWhenUsed/>
    <w:qFormat/>
    <w:rsid w:val="002434C7"/>
    <w:pPr>
      <w:numPr>
        <w:ilvl w:val="4"/>
        <w:numId w:val="3"/>
      </w:numPr>
      <w:overflowPunct w:val="0"/>
      <w:autoSpaceDE w:val="0"/>
      <w:autoSpaceDN w:val="0"/>
      <w:spacing w:after="0" w:line="288" w:lineRule="auto"/>
      <w:ind w:left="720" w:hanging="720"/>
      <w:jc w:val="both"/>
      <w:outlineLvl w:val="4"/>
    </w:pPr>
    <w:rPr>
      <w:rFonts w:ascii="Times New Roman" w:hAnsi="Times New Roman" w:cs="Times New Roman"/>
    </w:rPr>
  </w:style>
  <w:style w:type="paragraph" w:styleId="Ttulo6">
    <w:name w:val="heading 6"/>
    <w:basedOn w:val="Normal"/>
    <w:link w:val="Ttulo6Carcter"/>
    <w:unhideWhenUsed/>
    <w:qFormat/>
    <w:rsid w:val="002434C7"/>
    <w:pPr>
      <w:numPr>
        <w:ilvl w:val="5"/>
        <w:numId w:val="3"/>
      </w:numPr>
      <w:overflowPunct w:val="0"/>
      <w:autoSpaceDE w:val="0"/>
      <w:autoSpaceDN w:val="0"/>
      <w:spacing w:after="0" w:line="288" w:lineRule="auto"/>
      <w:ind w:left="720" w:hanging="720"/>
      <w:jc w:val="both"/>
      <w:outlineLvl w:val="5"/>
    </w:pPr>
    <w:rPr>
      <w:rFonts w:ascii="Times New Roman" w:hAnsi="Times New Roman" w:cs="Times New Roman"/>
    </w:rPr>
  </w:style>
  <w:style w:type="paragraph" w:styleId="Ttulo7">
    <w:name w:val="heading 7"/>
    <w:basedOn w:val="Normal"/>
    <w:link w:val="Ttulo7Carcter"/>
    <w:unhideWhenUsed/>
    <w:qFormat/>
    <w:rsid w:val="002434C7"/>
    <w:pPr>
      <w:numPr>
        <w:ilvl w:val="6"/>
        <w:numId w:val="3"/>
      </w:numPr>
      <w:overflowPunct w:val="0"/>
      <w:autoSpaceDE w:val="0"/>
      <w:autoSpaceDN w:val="0"/>
      <w:spacing w:after="0" w:line="288" w:lineRule="auto"/>
      <w:ind w:left="720" w:hanging="720"/>
      <w:jc w:val="both"/>
      <w:outlineLvl w:val="6"/>
    </w:pPr>
    <w:rPr>
      <w:rFonts w:ascii="Times New Roman" w:hAnsi="Times New Roman" w:cs="Times New Roman"/>
    </w:rPr>
  </w:style>
  <w:style w:type="paragraph" w:styleId="Ttulo8">
    <w:name w:val="heading 8"/>
    <w:basedOn w:val="Normal"/>
    <w:link w:val="Ttulo8Carcter"/>
    <w:unhideWhenUsed/>
    <w:qFormat/>
    <w:rsid w:val="002434C7"/>
    <w:pPr>
      <w:numPr>
        <w:ilvl w:val="7"/>
        <w:numId w:val="3"/>
      </w:numPr>
      <w:overflowPunct w:val="0"/>
      <w:autoSpaceDE w:val="0"/>
      <w:autoSpaceDN w:val="0"/>
      <w:spacing w:after="0" w:line="288" w:lineRule="auto"/>
      <w:ind w:left="720" w:hanging="720"/>
      <w:jc w:val="both"/>
      <w:outlineLvl w:val="7"/>
    </w:pPr>
    <w:rPr>
      <w:rFonts w:ascii="Times New Roman" w:hAnsi="Times New Roman" w:cs="Times New Roman"/>
    </w:rPr>
  </w:style>
  <w:style w:type="paragraph" w:styleId="Ttulo9">
    <w:name w:val="heading 9"/>
    <w:basedOn w:val="Normal"/>
    <w:link w:val="Ttulo9Carcter"/>
    <w:unhideWhenUsed/>
    <w:qFormat/>
    <w:rsid w:val="002434C7"/>
    <w:pPr>
      <w:numPr>
        <w:ilvl w:val="8"/>
        <w:numId w:val="3"/>
      </w:numPr>
      <w:overflowPunct w:val="0"/>
      <w:autoSpaceDE w:val="0"/>
      <w:autoSpaceDN w:val="0"/>
      <w:spacing w:after="0" w:line="288" w:lineRule="auto"/>
      <w:ind w:left="720" w:hanging="720"/>
      <w:jc w:val="both"/>
      <w:outlineLvl w:val="8"/>
    </w:pPr>
    <w:rPr>
      <w:rFonts w:ascii="Times New Roman" w:hAnsi="Times New Roman" w:cs="Times New Roman"/>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cter">
    <w:name w:val="Título 1 Carácter"/>
    <w:basedOn w:val="Tipodeletrapredefinidodopargrafo"/>
    <w:link w:val="Ttulo1"/>
    <w:rsid w:val="002434C7"/>
    <w:rPr>
      <w:rFonts w:ascii="Times New Roman" w:hAnsi="Times New Roman" w:cs="Times New Roman"/>
      <w:kern w:val="36"/>
      <w:lang w:val="en-US"/>
    </w:rPr>
  </w:style>
  <w:style w:type="character" w:customStyle="1" w:styleId="Ttulo2Carcter">
    <w:name w:val="Título 2 Carácter"/>
    <w:basedOn w:val="Tipodeletrapredefinidodopargrafo"/>
    <w:link w:val="Ttulo2"/>
    <w:rsid w:val="002434C7"/>
    <w:rPr>
      <w:rFonts w:ascii="Times New Roman" w:hAnsi="Times New Roman" w:cs="Times New Roman"/>
      <w:lang w:val="en-US"/>
    </w:rPr>
  </w:style>
  <w:style w:type="character" w:customStyle="1" w:styleId="Ttulo3Carcter">
    <w:name w:val="Título 3 Carácter"/>
    <w:basedOn w:val="Tipodeletrapredefinidodopargrafo"/>
    <w:link w:val="Ttulo3"/>
    <w:uiPriority w:val="9"/>
    <w:rsid w:val="002434C7"/>
    <w:rPr>
      <w:rFonts w:ascii="Times New Roman" w:hAnsi="Times New Roman" w:cs="Times New Roman"/>
      <w:lang w:val="en-US"/>
    </w:rPr>
  </w:style>
  <w:style w:type="character" w:customStyle="1" w:styleId="Ttulo4Carcter">
    <w:name w:val="Título 4 Carácter"/>
    <w:basedOn w:val="Tipodeletrapredefinidodopargrafo"/>
    <w:link w:val="Ttulo4"/>
    <w:rsid w:val="002434C7"/>
    <w:rPr>
      <w:rFonts w:ascii="Times New Roman" w:hAnsi="Times New Roman" w:cs="Times New Roman"/>
      <w:lang w:val="en-US"/>
    </w:rPr>
  </w:style>
  <w:style w:type="character" w:customStyle="1" w:styleId="Ttulo5Carcter">
    <w:name w:val="Título 5 Carácter"/>
    <w:basedOn w:val="Tipodeletrapredefinidodopargrafo"/>
    <w:link w:val="Ttulo5"/>
    <w:rsid w:val="002434C7"/>
    <w:rPr>
      <w:rFonts w:ascii="Times New Roman" w:hAnsi="Times New Roman" w:cs="Times New Roman"/>
      <w:lang w:val="en-US"/>
    </w:rPr>
  </w:style>
  <w:style w:type="character" w:customStyle="1" w:styleId="Ttulo6Carcter">
    <w:name w:val="Título 6 Carácter"/>
    <w:basedOn w:val="Tipodeletrapredefinidodopargrafo"/>
    <w:link w:val="Ttulo6"/>
    <w:rsid w:val="002434C7"/>
    <w:rPr>
      <w:rFonts w:ascii="Times New Roman" w:hAnsi="Times New Roman" w:cs="Times New Roman"/>
      <w:lang w:val="en-US"/>
    </w:rPr>
  </w:style>
  <w:style w:type="character" w:customStyle="1" w:styleId="Ttulo7Carcter">
    <w:name w:val="Título 7 Carácter"/>
    <w:basedOn w:val="Tipodeletrapredefinidodopargrafo"/>
    <w:link w:val="Ttulo7"/>
    <w:rsid w:val="002434C7"/>
    <w:rPr>
      <w:rFonts w:ascii="Times New Roman" w:hAnsi="Times New Roman" w:cs="Times New Roman"/>
      <w:lang w:val="en-US"/>
    </w:rPr>
  </w:style>
  <w:style w:type="character" w:customStyle="1" w:styleId="Ttulo8Carcter">
    <w:name w:val="Título 8 Carácter"/>
    <w:basedOn w:val="Tipodeletrapredefinidodopargrafo"/>
    <w:link w:val="Ttulo8"/>
    <w:rsid w:val="002434C7"/>
    <w:rPr>
      <w:rFonts w:ascii="Times New Roman" w:hAnsi="Times New Roman" w:cs="Times New Roman"/>
      <w:lang w:val="en-US"/>
    </w:rPr>
  </w:style>
  <w:style w:type="character" w:customStyle="1" w:styleId="Ttulo9Carcter">
    <w:name w:val="Título 9 Carácter"/>
    <w:basedOn w:val="Tipodeletrapredefinidodopargrafo"/>
    <w:link w:val="Ttulo9"/>
    <w:rsid w:val="002434C7"/>
    <w:rPr>
      <w:rFonts w:ascii="Times New Roman" w:hAnsi="Times New Roman" w:cs="Times New Roman"/>
      <w:lang w:val="en-US"/>
    </w:rPr>
  </w:style>
  <w:style w:type="paragraph" w:styleId="NormalWeb">
    <w:name w:val="Normal (Web)"/>
    <w:basedOn w:val="Normal"/>
    <w:uiPriority w:val="99"/>
    <w:unhideWhenUsed/>
    <w:rsid w:val="002434C7"/>
    <w:pPr>
      <w:spacing w:before="100" w:beforeAutospacing="1" w:after="100" w:afterAutospacing="1" w:line="240" w:lineRule="auto"/>
    </w:pPr>
    <w:rPr>
      <w:rFonts w:ascii="Times New Roman" w:eastAsia="Times New Roman" w:hAnsi="Times New Roman" w:cs="Times New Roman"/>
      <w:sz w:val="24"/>
      <w:szCs w:val="24"/>
    </w:rPr>
  </w:style>
  <w:style w:type="paragraph" w:styleId="Textodenotaderodap">
    <w:name w:val="footnote text"/>
    <w:aliases w:val="stile 1,Footnote,Footnote1,Footnote2,Footnote3,Footnote4,Footnote5,Footnote6,Footnote7,Footnote8,Footnote9,Footnote10,Footnote11,Footnote21,Footnote31,Footnote41,Footnote51,Footnote61,Footnote71,Footnote81,Footnote91,FA,FA Fu"/>
    <w:basedOn w:val="Normal"/>
    <w:link w:val="TextodenotaderodapCarcter"/>
    <w:unhideWhenUsed/>
    <w:qFormat/>
    <w:rsid w:val="002434C7"/>
    <w:pPr>
      <w:spacing w:after="0" w:line="240" w:lineRule="auto"/>
    </w:pPr>
    <w:rPr>
      <w:sz w:val="20"/>
      <w:szCs w:val="20"/>
    </w:rPr>
  </w:style>
  <w:style w:type="character" w:customStyle="1" w:styleId="TextodenotaderodapCarcter">
    <w:name w:val="Texto de nota de rodapé Carácter"/>
    <w:aliases w:val="stile 1 Carácter,Footnote Carácter,Footnote1 Carácter,Footnote2 Carácter,Footnote3 Carácter,Footnote4 Carácter,Footnote5 Carácter,Footnote6 Carácter,Footnote7 Carácter,Footnote8 Carácter,Footnote9 Carácter,FA Carácter"/>
    <w:basedOn w:val="Tipodeletrapredefinidodopargrafo"/>
    <w:link w:val="Textodenotaderodap"/>
    <w:rsid w:val="002434C7"/>
    <w:rPr>
      <w:sz w:val="20"/>
      <w:szCs w:val="20"/>
      <w:lang w:val="en-US"/>
    </w:rPr>
  </w:style>
  <w:style w:type="character" w:styleId="Refdenotaderodap">
    <w:name w:val="footnote reference"/>
    <w:basedOn w:val="Tipodeletrapredefinidodopargrafo"/>
    <w:uiPriority w:val="99"/>
    <w:unhideWhenUsed/>
    <w:qFormat/>
    <w:rsid w:val="002434C7"/>
    <w:rPr>
      <w:vertAlign w:val="superscript"/>
    </w:rPr>
  </w:style>
  <w:style w:type="paragraph" w:customStyle="1" w:styleId="Default">
    <w:name w:val="Default"/>
    <w:rsid w:val="002434C7"/>
    <w:pPr>
      <w:autoSpaceDE w:val="0"/>
      <w:autoSpaceDN w:val="0"/>
      <w:adjustRightInd w:val="0"/>
      <w:spacing w:after="0" w:line="240" w:lineRule="auto"/>
    </w:pPr>
    <w:rPr>
      <w:rFonts w:ascii="Arial" w:hAnsi="Arial" w:cs="Arial"/>
      <w:color w:val="000000"/>
      <w:sz w:val="24"/>
      <w:szCs w:val="24"/>
      <w:lang w:val="en-US"/>
    </w:rPr>
  </w:style>
  <w:style w:type="character" w:styleId="Forte">
    <w:name w:val="Strong"/>
    <w:basedOn w:val="Tipodeletrapredefinidodopargrafo"/>
    <w:uiPriority w:val="22"/>
    <w:qFormat/>
    <w:rsid w:val="002434C7"/>
    <w:rPr>
      <w:b/>
      <w:bCs/>
    </w:rPr>
  </w:style>
  <w:style w:type="character" w:styleId="Hiperligao">
    <w:name w:val="Hyperlink"/>
    <w:basedOn w:val="Tipodeletrapredefinidodopargrafo"/>
    <w:uiPriority w:val="99"/>
    <w:unhideWhenUsed/>
    <w:rsid w:val="002434C7"/>
    <w:rPr>
      <w:color w:val="0000FF"/>
      <w:u w:val="single"/>
    </w:rPr>
  </w:style>
  <w:style w:type="paragraph" w:styleId="PargrafodaLista">
    <w:name w:val="List Paragraph"/>
    <w:basedOn w:val="Normal"/>
    <w:uiPriority w:val="34"/>
    <w:qFormat/>
    <w:rsid w:val="002434C7"/>
    <w:pPr>
      <w:ind w:left="720"/>
      <w:contextualSpacing/>
    </w:pPr>
  </w:style>
  <w:style w:type="paragraph" w:customStyle="1" w:styleId="bodytext1">
    <w:name w:val="bodytext1"/>
    <w:basedOn w:val="Normal"/>
    <w:uiPriority w:val="99"/>
    <w:rsid w:val="002434C7"/>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Tipodeletrapredefinidodopargrafo"/>
    <w:uiPriority w:val="20"/>
    <w:qFormat/>
    <w:rsid w:val="002434C7"/>
    <w:rPr>
      <w:i/>
      <w:iCs/>
    </w:rPr>
  </w:style>
  <w:style w:type="paragraph" w:styleId="Cabealho">
    <w:name w:val="header"/>
    <w:basedOn w:val="Normal"/>
    <w:link w:val="CabealhoCarcter"/>
    <w:uiPriority w:val="99"/>
    <w:unhideWhenUsed/>
    <w:rsid w:val="002434C7"/>
    <w:pPr>
      <w:tabs>
        <w:tab w:val="center" w:pos="4703"/>
        <w:tab w:val="right" w:pos="9406"/>
      </w:tabs>
      <w:spacing w:after="0" w:line="240" w:lineRule="auto"/>
    </w:pPr>
  </w:style>
  <w:style w:type="character" w:customStyle="1" w:styleId="CabealhoCarcter">
    <w:name w:val="Cabeçalho Carácter"/>
    <w:basedOn w:val="Tipodeletrapredefinidodopargrafo"/>
    <w:link w:val="Cabealho"/>
    <w:uiPriority w:val="99"/>
    <w:rsid w:val="002434C7"/>
    <w:rPr>
      <w:lang w:val="en-US"/>
    </w:rPr>
  </w:style>
  <w:style w:type="paragraph" w:styleId="Rodap">
    <w:name w:val="footer"/>
    <w:basedOn w:val="Normal"/>
    <w:link w:val="RodapCarcter"/>
    <w:uiPriority w:val="99"/>
    <w:unhideWhenUsed/>
    <w:rsid w:val="002434C7"/>
    <w:pPr>
      <w:tabs>
        <w:tab w:val="center" w:pos="4703"/>
        <w:tab w:val="right" w:pos="9406"/>
      </w:tabs>
      <w:spacing w:after="0" w:line="240" w:lineRule="auto"/>
    </w:pPr>
  </w:style>
  <w:style w:type="character" w:customStyle="1" w:styleId="RodapCarcter">
    <w:name w:val="Rodapé Carácter"/>
    <w:basedOn w:val="Tipodeletrapredefinidodopargrafo"/>
    <w:link w:val="Rodap"/>
    <w:uiPriority w:val="99"/>
    <w:rsid w:val="002434C7"/>
    <w:rPr>
      <w:lang w:val="en-US"/>
    </w:rPr>
  </w:style>
  <w:style w:type="paragraph" w:styleId="Textodebalo">
    <w:name w:val="Balloon Text"/>
    <w:basedOn w:val="Normal"/>
    <w:link w:val="TextodebaloCarcter"/>
    <w:uiPriority w:val="99"/>
    <w:semiHidden/>
    <w:unhideWhenUsed/>
    <w:rsid w:val="002434C7"/>
    <w:pPr>
      <w:spacing w:after="0" w:line="240" w:lineRule="auto"/>
    </w:pPr>
    <w:rPr>
      <w:rFonts w:ascii="Segoe UI" w:hAnsi="Segoe UI" w:cs="Segoe UI"/>
      <w:sz w:val="18"/>
      <w:szCs w:val="18"/>
    </w:rPr>
  </w:style>
  <w:style w:type="character" w:customStyle="1" w:styleId="TextodebaloCarcter">
    <w:name w:val="Texto de balão Carácter"/>
    <w:basedOn w:val="Tipodeletrapredefinidodopargrafo"/>
    <w:link w:val="Textodebalo"/>
    <w:uiPriority w:val="99"/>
    <w:semiHidden/>
    <w:rsid w:val="002434C7"/>
    <w:rPr>
      <w:rFonts w:ascii="Segoe UI" w:hAnsi="Segoe UI" w:cs="Segoe UI"/>
      <w:sz w:val="18"/>
      <w:szCs w:val="18"/>
      <w:lang w:val="en-US"/>
    </w:rPr>
  </w:style>
  <w:style w:type="character" w:styleId="Refdecomentrio">
    <w:name w:val="annotation reference"/>
    <w:basedOn w:val="Tipodeletrapredefinidodopargrafo"/>
    <w:uiPriority w:val="99"/>
    <w:semiHidden/>
    <w:unhideWhenUsed/>
    <w:rsid w:val="002434C7"/>
    <w:rPr>
      <w:sz w:val="16"/>
      <w:szCs w:val="16"/>
    </w:rPr>
  </w:style>
  <w:style w:type="paragraph" w:styleId="Textodecomentrio">
    <w:name w:val="annotation text"/>
    <w:basedOn w:val="Normal"/>
    <w:link w:val="TextodecomentrioCarcter"/>
    <w:uiPriority w:val="99"/>
    <w:unhideWhenUsed/>
    <w:rsid w:val="002434C7"/>
    <w:pPr>
      <w:spacing w:line="240" w:lineRule="auto"/>
    </w:pPr>
    <w:rPr>
      <w:sz w:val="20"/>
      <w:szCs w:val="20"/>
    </w:rPr>
  </w:style>
  <w:style w:type="character" w:customStyle="1" w:styleId="TextodecomentrioCarcter">
    <w:name w:val="Texto de comentário Carácter"/>
    <w:basedOn w:val="Tipodeletrapredefinidodopargrafo"/>
    <w:link w:val="Textodecomentrio"/>
    <w:uiPriority w:val="99"/>
    <w:rsid w:val="002434C7"/>
    <w:rPr>
      <w:sz w:val="20"/>
      <w:szCs w:val="20"/>
      <w:lang w:val="en-US"/>
    </w:rPr>
  </w:style>
  <w:style w:type="paragraph" w:styleId="Assuntodecomentrio">
    <w:name w:val="annotation subject"/>
    <w:basedOn w:val="Textodecomentrio"/>
    <w:next w:val="Textodecomentrio"/>
    <w:link w:val="AssuntodecomentrioCarcter"/>
    <w:uiPriority w:val="99"/>
    <w:semiHidden/>
    <w:unhideWhenUsed/>
    <w:rsid w:val="002434C7"/>
    <w:rPr>
      <w:b/>
      <w:bCs/>
    </w:rPr>
  </w:style>
  <w:style w:type="character" w:customStyle="1" w:styleId="AssuntodecomentrioCarcter">
    <w:name w:val="Assunto de comentário Carácter"/>
    <w:basedOn w:val="TextodecomentrioCarcter"/>
    <w:link w:val="Assuntodecomentrio"/>
    <w:uiPriority w:val="99"/>
    <w:semiHidden/>
    <w:rsid w:val="002434C7"/>
    <w:rPr>
      <w:b/>
      <w:bCs/>
      <w:sz w:val="20"/>
      <w:szCs w:val="20"/>
      <w:lang w:val="en-US"/>
    </w:rPr>
  </w:style>
  <w:style w:type="paragraph" w:styleId="Reviso">
    <w:name w:val="Revision"/>
    <w:hidden/>
    <w:uiPriority w:val="99"/>
    <w:semiHidden/>
    <w:rsid w:val="002434C7"/>
    <w:pPr>
      <w:spacing w:after="0" w:line="240" w:lineRule="auto"/>
    </w:pPr>
    <w:rPr>
      <w:lang w:val="en-US"/>
    </w:rPr>
  </w:style>
</w:styles>
</file>

<file path=word/webSettings.xml><?xml version="1.0" encoding="utf-8"?>
<w:webSettings xmlns:r="http://schemas.openxmlformats.org/officeDocument/2006/relationships" xmlns:w="http://schemas.openxmlformats.org/wordprocessingml/2006/main">
  <w:divs>
    <w:div w:id="288702141">
      <w:bodyDiv w:val="1"/>
      <w:marLeft w:val="0"/>
      <w:marRight w:val="0"/>
      <w:marTop w:val="0"/>
      <w:marBottom w:val="0"/>
      <w:divBdr>
        <w:top w:val="none" w:sz="0" w:space="0" w:color="auto"/>
        <w:left w:val="none" w:sz="0" w:space="0" w:color="auto"/>
        <w:bottom w:val="none" w:sz="0" w:space="0" w:color="auto"/>
        <w:right w:val="none" w:sz="0" w:space="0" w:color="auto"/>
      </w:divBdr>
    </w:div>
    <w:div w:id="313024536">
      <w:bodyDiv w:val="1"/>
      <w:marLeft w:val="0"/>
      <w:marRight w:val="0"/>
      <w:marTop w:val="0"/>
      <w:marBottom w:val="0"/>
      <w:divBdr>
        <w:top w:val="none" w:sz="0" w:space="0" w:color="auto"/>
        <w:left w:val="none" w:sz="0" w:space="0" w:color="auto"/>
        <w:bottom w:val="none" w:sz="0" w:space="0" w:color="auto"/>
        <w:right w:val="none" w:sz="0" w:space="0" w:color="auto"/>
      </w:divBdr>
    </w:div>
    <w:div w:id="332804136">
      <w:bodyDiv w:val="1"/>
      <w:marLeft w:val="0"/>
      <w:marRight w:val="0"/>
      <w:marTop w:val="0"/>
      <w:marBottom w:val="0"/>
      <w:divBdr>
        <w:top w:val="none" w:sz="0" w:space="0" w:color="auto"/>
        <w:left w:val="none" w:sz="0" w:space="0" w:color="auto"/>
        <w:bottom w:val="none" w:sz="0" w:space="0" w:color="auto"/>
        <w:right w:val="none" w:sz="0" w:space="0" w:color="auto"/>
      </w:divBdr>
    </w:div>
    <w:div w:id="341323116">
      <w:bodyDiv w:val="1"/>
      <w:marLeft w:val="0"/>
      <w:marRight w:val="0"/>
      <w:marTop w:val="0"/>
      <w:marBottom w:val="0"/>
      <w:divBdr>
        <w:top w:val="none" w:sz="0" w:space="0" w:color="auto"/>
        <w:left w:val="none" w:sz="0" w:space="0" w:color="auto"/>
        <w:bottom w:val="none" w:sz="0" w:space="0" w:color="auto"/>
        <w:right w:val="none" w:sz="0" w:space="0" w:color="auto"/>
      </w:divBdr>
    </w:div>
    <w:div w:id="358698472">
      <w:bodyDiv w:val="1"/>
      <w:marLeft w:val="0"/>
      <w:marRight w:val="0"/>
      <w:marTop w:val="0"/>
      <w:marBottom w:val="0"/>
      <w:divBdr>
        <w:top w:val="none" w:sz="0" w:space="0" w:color="auto"/>
        <w:left w:val="none" w:sz="0" w:space="0" w:color="auto"/>
        <w:bottom w:val="none" w:sz="0" w:space="0" w:color="auto"/>
        <w:right w:val="none" w:sz="0" w:space="0" w:color="auto"/>
      </w:divBdr>
    </w:div>
    <w:div w:id="399444444">
      <w:bodyDiv w:val="1"/>
      <w:marLeft w:val="0"/>
      <w:marRight w:val="0"/>
      <w:marTop w:val="0"/>
      <w:marBottom w:val="0"/>
      <w:divBdr>
        <w:top w:val="none" w:sz="0" w:space="0" w:color="auto"/>
        <w:left w:val="none" w:sz="0" w:space="0" w:color="auto"/>
        <w:bottom w:val="none" w:sz="0" w:space="0" w:color="auto"/>
        <w:right w:val="none" w:sz="0" w:space="0" w:color="auto"/>
      </w:divBdr>
    </w:div>
    <w:div w:id="416708416">
      <w:bodyDiv w:val="1"/>
      <w:marLeft w:val="0"/>
      <w:marRight w:val="0"/>
      <w:marTop w:val="0"/>
      <w:marBottom w:val="0"/>
      <w:divBdr>
        <w:top w:val="none" w:sz="0" w:space="0" w:color="auto"/>
        <w:left w:val="none" w:sz="0" w:space="0" w:color="auto"/>
        <w:bottom w:val="none" w:sz="0" w:space="0" w:color="auto"/>
        <w:right w:val="none" w:sz="0" w:space="0" w:color="auto"/>
      </w:divBdr>
    </w:div>
    <w:div w:id="615528436">
      <w:bodyDiv w:val="1"/>
      <w:marLeft w:val="0"/>
      <w:marRight w:val="0"/>
      <w:marTop w:val="0"/>
      <w:marBottom w:val="0"/>
      <w:divBdr>
        <w:top w:val="none" w:sz="0" w:space="0" w:color="auto"/>
        <w:left w:val="none" w:sz="0" w:space="0" w:color="auto"/>
        <w:bottom w:val="none" w:sz="0" w:space="0" w:color="auto"/>
        <w:right w:val="none" w:sz="0" w:space="0" w:color="auto"/>
      </w:divBdr>
    </w:div>
    <w:div w:id="1211839829">
      <w:bodyDiv w:val="1"/>
      <w:marLeft w:val="0"/>
      <w:marRight w:val="0"/>
      <w:marTop w:val="0"/>
      <w:marBottom w:val="0"/>
      <w:divBdr>
        <w:top w:val="none" w:sz="0" w:space="0" w:color="auto"/>
        <w:left w:val="none" w:sz="0" w:space="0" w:color="auto"/>
        <w:bottom w:val="none" w:sz="0" w:space="0" w:color="auto"/>
        <w:right w:val="none" w:sz="0" w:space="0" w:color="auto"/>
      </w:divBdr>
    </w:div>
    <w:div w:id="1265067378">
      <w:bodyDiv w:val="1"/>
      <w:marLeft w:val="0"/>
      <w:marRight w:val="0"/>
      <w:marTop w:val="0"/>
      <w:marBottom w:val="0"/>
      <w:divBdr>
        <w:top w:val="none" w:sz="0" w:space="0" w:color="auto"/>
        <w:left w:val="none" w:sz="0" w:space="0" w:color="auto"/>
        <w:bottom w:val="none" w:sz="0" w:space="0" w:color="auto"/>
        <w:right w:val="none" w:sz="0" w:space="0" w:color="auto"/>
      </w:divBdr>
    </w:div>
    <w:div w:id="1487547977">
      <w:bodyDiv w:val="1"/>
      <w:marLeft w:val="0"/>
      <w:marRight w:val="0"/>
      <w:marTop w:val="0"/>
      <w:marBottom w:val="0"/>
      <w:divBdr>
        <w:top w:val="none" w:sz="0" w:space="0" w:color="auto"/>
        <w:left w:val="none" w:sz="0" w:space="0" w:color="auto"/>
        <w:bottom w:val="none" w:sz="0" w:space="0" w:color="auto"/>
        <w:right w:val="none" w:sz="0" w:space="0" w:color="auto"/>
      </w:divBdr>
    </w:div>
    <w:div w:id="1660692155">
      <w:bodyDiv w:val="1"/>
      <w:marLeft w:val="0"/>
      <w:marRight w:val="0"/>
      <w:marTop w:val="0"/>
      <w:marBottom w:val="0"/>
      <w:divBdr>
        <w:top w:val="none" w:sz="0" w:space="0" w:color="auto"/>
        <w:left w:val="none" w:sz="0" w:space="0" w:color="auto"/>
        <w:bottom w:val="none" w:sz="0" w:space="0" w:color="auto"/>
        <w:right w:val="none" w:sz="0" w:space="0" w:color="auto"/>
      </w:divBdr>
    </w:div>
    <w:div w:id="1971738101">
      <w:bodyDiv w:val="1"/>
      <w:marLeft w:val="0"/>
      <w:marRight w:val="0"/>
      <w:marTop w:val="0"/>
      <w:marBottom w:val="0"/>
      <w:divBdr>
        <w:top w:val="none" w:sz="0" w:space="0" w:color="auto"/>
        <w:left w:val="none" w:sz="0" w:space="0" w:color="auto"/>
        <w:bottom w:val="none" w:sz="0" w:space="0" w:color="auto"/>
        <w:right w:val="none" w:sz="0" w:space="0" w:color="auto"/>
      </w:divBdr>
    </w:div>
    <w:div w:id="2048018072">
      <w:bodyDiv w:val="1"/>
      <w:marLeft w:val="0"/>
      <w:marRight w:val="0"/>
      <w:marTop w:val="0"/>
      <w:marBottom w:val="0"/>
      <w:divBdr>
        <w:top w:val="none" w:sz="0" w:space="0" w:color="auto"/>
        <w:left w:val="none" w:sz="0" w:space="0" w:color="auto"/>
        <w:bottom w:val="none" w:sz="0" w:space="0" w:color="auto"/>
        <w:right w:val="none" w:sz="0" w:space="0" w:color="auto"/>
      </w:divBdr>
    </w:div>
    <w:div w:id="2064059434">
      <w:bodyDiv w:val="1"/>
      <w:marLeft w:val="0"/>
      <w:marRight w:val="0"/>
      <w:marTop w:val="0"/>
      <w:marBottom w:val="0"/>
      <w:divBdr>
        <w:top w:val="none" w:sz="0" w:space="0" w:color="auto"/>
        <w:left w:val="none" w:sz="0" w:space="0" w:color="auto"/>
        <w:bottom w:val="none" w:sz="0" w:space="0" w:color="auto"/>
        <w:right w:val="none" w:sz="0" w:space="0" w:color="auto"/>
      </w:divBdr>
    </w:div>
    <w:div w:id="208326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2018H0502(01)" TargetMode="External"/><Relationship Id="rId1" Type="http://schemas.openxmlformats.org/officeDocument/2006/relationships/hyperlink" Target="https://ec.europa.eu/clima/policies/budget/mainstream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AC662-D16A-4EAC-93A3-9C829A246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8143</Words>
  <Characters>43973</Characters>
  <Application>Microsoft Office Word</Application>
  <DocSecurity>0</DocSecurity>
  <Lines>366</Lines>
  <Paragraphs>104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Sikorowska</dc:creator>
  <cp:keywords/>
  <dc:description/>
  <cp:lastModifiedBy>cravina</cp:lastModifiedBy>
  <cp:revision>4</cp:revision>
  <dcterms:created xsi:type="dcterms:W3CDTF">2020-05-27T07:19:00Z</dcterms:created>
  <dcterms:modified xsi:type="dcterms:W3CDTF">2020-05-27T07:24:00Z</dcterms:modified>
</cp:coreProperties>
</file>